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C05BD" w14:textId="0AAA95F5" w:rsidR="002A5592" w:rsidRPr="001C332D" w:rsidRDefault="002A5592" w:rsidP="002A5592">
      <w:pPr>
        <w:pBdr>
          <w:bottom w:val="single" w:sz="4" w:space="1" w:color="auto"/>
        </w:pBdr>
        <w:tabs>
          <w:tab w:val="right" w:pos="9214"/>
        </w:tabs>
        <w:spacing w:after="0"/>
        <w:rPr>
          <w:rFonts w:ascii="Arial" w:eastAsia="ＭＳ 明朝" w:hAnsi="Arial" w:cs="Arial"/>
          <w:b/>
          <w:sz w:val="24"/>
          <w:szCs w:val="24"/>
          <w:lang w:eastAsia="ja-JP"/>
        </w:rPr>
      </w:pPr>
      <w:r w:rsidRPr="001C332D">
        <w:rPr>
          <w:rFonts w:ascii="Arial" w:eastAsia="ＭＳ 明朝" w:hAnsi="Arial" w:cs="Arial"/>
          <w:b/>
          <w:sz w:val="24"/>
          <w:szCs w:val="24"/>
          <w:lang w:eastAsia="ja-JP"/>
        </w:rPr>
        <w:t>3GPP TSG-SA WG1 Meeting #</w:t>
      </w:r>
      <w:r>
        <w:rPr>
          <w:rFonts w:ascii="Arial" w:eastAsia="ＭＳ 明朝" w:hAnsi="Arial" w:cs="Arial"/>
          <w:b/>
          <w:sz w:val="24"/>
          <w:szCs w:val="24"/>
          <w:lang w:eastAsia="ja-JP"/>
        </w:rPr>
        <w:t>109</w:t>
      </w:r>
      <w:r w:rsidRPr="001C332D">
        <w:rPr>
          <w:rFonts w:ascii="Arial" w:eastAsia="ＭＳ 明朝" w:hAnsi="Arial" w:cs="Arial"/>
          <w:b/>
          <w:sz w:val="24"/>
          <w:szCs w:val="24"/>
          <w:lang w:eastAsia="ja-JP"/>
        </w:rPr>
        <w:t xml:space="preserve"> </w:t>
      </w:r>
      <w:r w:rsidRPr="001C332D">
        <w:rPr>
          <w:rFonts w:ascii="Arial" w:eastAsia="ＭＳ 明朝" w:hAnsi="Arial" w:cs="Arial"/>
          <w:b/>
          <w:sz w:val="24"/>
          <w:szCs w:val="24"/>
          <w:lang w:eastAsia="ja-JP"/>
        </w:rPr>
        <w:tab/>
        <w:t>S1-</w:t>
      </w:r>
      <w:r>
        <w:rPr>
          <w:rFonts w:ascii="Arial" w:eastAsia="ＭＳ 明朝" w:hAnsi="Arial" w:cs="Arial"/>
          <w:b/>
          <w:sz w:val="24"/>
          <w:szCs w:val="24"/>
          <w:lang w:eastAsia="ja-JP"/>
        </w:rPr>
        <w:t>25</w:t>
      </w:r>
      <w:r w:rsidR="00585A3A">
        <w:rPr>
          <w:rFonts w:ascii="Arial" w:eastAsia="ＭＳ 明朝" w:hAnsi="Arial" w:cs="Arial" w:hint="eastAsia"/>
          <w:b/>
          <w:sz w:val="24"/>
          <w:szCs w:val="24"/>
          <w:lang w:eastAsia="ja-JP"/>
        </w:rPr>
        <w:t>0</w:t>
      </w:r>
      <w:r w:rsidR="00A90DAE">
        <w:rPr>
          <w:rFonts w:ascii="Arial" w:eastAsia="ＭＳ 明朝" w:hAnsi="Arial" w:cs="Arial" w:hint="eastAsia"/>
          <w:b/>
          <w:sz w:val="24"/>
          <w:szCs w:val="24"/>
          <w:lang w:eastAsia="ja-JP"/>
        </w:rPr>
        <w:t>731</w:t>
      </w:r>
    </w:p>
    <w:p w14:paraId="7BE51B18" w14:textId="0EC0AA5D" w:rsidR="002A5592" w:rsidRPr="000D6532" w:rsidRDefault="002A5592" w:rsidP="002A5592">
      <w:pPr>
        <w:pBdr>
          <w:bottom w:val="single" w:sz="4" w:space="1" w:color="auto"/>
        </w:pBdr>
        <w:tabs>
          <w:tab w:val="right" w:pos="9214"/>
        </w:tabs>
        <w:spacing w:after="0"/>
        <w:jc w:val="both"/>
        <w:rPr>
          <w:rFonts w:ascii="Arial" w:eastAsia="ＭＳ 明朝" w:hAnsi="Arial" w:cs="Arial"/>
          <w:b/>
          <w:sz w:val="24"/>
          <w:szCs w:val="24"/>
          <w:lang w:eastAsia="ja-JP"/>
        </w:rPr>
      </w:pPr>
      <w:r w:rsidRPr="00D75ADC">
        <w:rPr>
          <w:rFonts w:ascii="Arial" w:eastAsia="ＭＳ 明朝" w:hAnsi="Arial" w:cs="Arial"/>
          <w:b/>
          <w:sz w:val="24"/>
          <w:szCs w:val="24"/>
          <w:lang w:eastAsia="ja-JP"/>
        </w:rPr>
        <w:t>Athens, Greece, 17-21 February 2025</w:t>
      </w:r>
      <w:r w:rsidRPr="001C332D">
        <w:rPr>
          <w:rFonts w:ascii="Arial" w:eastAsia="ＭＳ 明朝" w:hAnsi="Arial" w:cs="Arial"/>
          <w:b/>
          <w:sz w:val="24"/>
          <w:szCs w:val="24"/>
          <w:lang w:eastAsia="ja-JP"/>
        </w:rPr>
        <w:tab/>
      </w:r>
      <w:r w:rsidRPr="001C332D">
        <w:rPr>
          <w:rFonts w:ascii="Arial" w:eastAsia="ＭＳ 明朝" w:hAnsi="Arial" w:cs="Arial"/>
          <w:i/>
          <w:sz w:val="24"/>
          <w:szCs w:val="24"/>
          <w:lang w:eastAsia="ja-JP"/>
        </w:rPr>
        <w:t>(revision of S1-</w:t>
      </w:r>
      <w:r>
        <w:rPr>
          <w:rFonts w:ascii="Arial" w:eastAsia="ＭＳ 明朝" w:hAnsi="Arial" w:cs="Arial"/>
          <w:i/>
          <w:sz w:val="24"/>
          <w:szCs w:val="24"/>
          <w:lang w:eastAsia="ja-JP"/>
        </w:rPr>
        <w:t>25</w:t>
      </w:r>
      <w:r w:rsidR="00A90DAE">
        <w:rPr>
          <w:rFonts w:ascii="Arial" w:eastAsia="ＭＳ 明朝" w:hAnsi="Arial" w:cs="Arial" w:hint="eastAsia"/>
          <w:i/>
          <w:sz w:val="24"/>
          <w:szCs w:val="24"/>
          <w:lang w:eastAsia="ja-JP"/>
        </w:rPr>
        <w:t>0204</w:t>
      </w:r>
      <w:r w:rsidRPr="001C332D">
        <w:rPr>
          <w:rFonts w:ascii="Arial" w:eastAsia="ＭＳ 明朝" w:hAnsi="Arial" w:cs="Arial"/>
          <w:i/>
          <w:sz w:val="24"/>
          <w:szCs w:val="24"/>
          <w:lang w:eastAsia="ja-JP"/>
        </w:rPr>
        <w:t>)</w:t>
      </w:r>
    </w:p>
    <w:p w14:paraId="0AEADB64" w14:textId="77777777" w:rsidR="008D05CF" w:rsidRPr="002A5592" w:rsidRDefault="008D05CF" w:rsidP="008D05CF">
      <w:pPr>
        <w:spacing w:after="0"/>
        <w:rPr>
          <w:rFonts w:ascii="Arial" w:eastAsia="ＭＳ 明朝" w:hAnsi="Arial"/>
          <w:sz w:val="24"/>
          <w:szCs w:val="24"/>
          <w:lang w:eastAsia="ja-JP"/>
        </w:rPr>
      </w:pPr>
    </w:p>
    <w:p w14:paraId="175F88D6" w14:textId="3CF0BDB1" w:rsidR="0009108F" w:rsidRPr="00BF48E3" w:rsidRDefault="0009108F" w:rsidP="0009108F">
      <w:pPr>
        <w:spacing w:after="120"/>
        <w:ind w:left="1985" w:hanging="1985"/>
        <w:rPr>
          <w:rFonts w:ascii="Arial" w:hAnsi="Arial" w:cs="Arial"/>
          <w:b/>
          <w:bCs/>
          <w:lang w:eastAsia="ja-JP"/>
        </w:rPr>
      </w:pPr>
      <w:r w:rsidRPr="00BF48E3">
        <w:rPr>
          <w:rFonts w:ascii="Arial" w:hAnsi="Arial" w:cs="Arial"/>
          <w:b/>
          <w:bCs/>
        </w:rPr>
        <w:t>Source:</w:t>
      </w:r>
      <w:r w:rsidRPr="00BF48E3">
        <w:rPr>
          <w:rFonts w:ascii="Arial" w:hAnsi="Arial" w:cs="Arial"/>
          <w:b/>
          <w:bCs/>
        </w:rPr>
        <w:tab/>
      </w:r>
      <w:r w:rsidR="006A5D1B">
        <w:rPr>
          <w:rFonts w:ascii="Arial" w:hAnsi="Arial" w:cs="Arial"/>
          <w:b/>
          <w:bCs/>
        </w:rPr>
        <w:t>NTT DOCOMO</w:t>
      </w:r>
      <w:r w:rsidR="001F216D">
        <w:rPr>
          <w:rFonts w:ascii="Arial" w:hAnsi="Arial" w:cs="Arial" w:hint="eastAsia"/>
          <w:b/>
          <w:bCs/>
          <w:lang w:eastAsia="ja-JP"/>
        </w:rPr>
        <w:t>, TOYOTA, SK Telecom</w:t>
      </w:r>
    </w:p>
    <w:p w14:paraId="008D1364" w14:textId="6B3AAA09" w:rsidR="00171CEA" w:rsidRPr="00BF48E3" w:rsidRDefault="0009108F" w:rsidP="00171CEA">
      <w:pPr>
        <w:spacing w:after="120"/>
        <w:ind w:left="1985" w:hanging="1985"/>
        <w:rPr>
          <w:rFonts w:ascii="Arial" w:hAnsi="Arial" w:cs="Arial"/>
          <w:b/>
          <w:bCs/>
          <w:lang w:eastAsia="ja-JP"/>
        </w:rPr>
      </w:pPr>
      <w:proofErr w:type="spellStart"/>
      <w:r w:rsidRPr="00BF48E3">
        <w:rPr>
          <w:rFonts w:ascii="Arial" w:hAnsi="Arial" w:cs="Arial"/>
          <w:b/>
          <w:bCs/>
        </w:rPr>
        <w:t>pCR</w:t>
      </w:r>
      <w:proofErr w:type="spellEnd"/>
      <w:r w:rsidRPr="00BF48E3">
        <w:rPr>
          <w:rFonts w:ascii="Arial" w:hAnsi="Arial" w:cs="Arial"/>
          <w:b/>
          <w:bCs/>
        </w:rPr>
        <w:t xml:space="preserve"> Title:</w:t>
      </w:r>
      <w:r w:rsidRPr="00BF48E3">
        <w:rPr>
          <w:rFonts w:ascii="Arial" w:hAnsi="Arial" w:cs="Arial"/>
          <w:b/>
          <w:bCs/>
        </w:rPr>
        <w:tab/>
        <w:t>Pseudo-CR on</w:t>
      </w:r>
      <w:r w:rsidR="00BA01A3">
        <w:rPr>
          <w:rFonts w:ascii="Arial" w:hAnsi="Arial" w:cs="Arial" w:hint="eastAsia"/>
          <w:b/>
          <w:bCs/>
          <w:lang w:eastAsia="ja-JP"/>
        </w:rPr>
        <w:t xml:space="preserve"> </w:t>
      </w:r>
      <w:r w:rsidR="00171CEA">
        <w:rPr>
          <w:rFonts w:ascii="Arial" w:hAnsi="Arial" w:cs="Arial" w:hint="eastAsia"/>
          <w:b/>
          <w:bCs/>
          <w:lang w:eastAsia="ja-JP"/>
        </w:rPr>
        <w:t>AI</w:t>
      </w:r>
      <w:r w:rsidR="00F34CDC">
        <w:rPr>
          <w:rFonts w:ascii="Arial" w:hAnsi="Arial" w:cs="Arial" w:hint="eastAsia"/>
          <w:b/>
          <w:bCs/>
          <w:lang w:eastAsia="ja-JP"/>
        </w:rPr>
        <w:t>-based</w:t>
      </w:r>
      <w:r w:rsidR="00171CEA">
        <w:rPr>
          <w:rFonts w:ascii="Arial" w:hAnsi="Arial" w:cs="Arial" w:hint="eastAsia"/>
          <w:b/>
          <w:bCs/>
          <w:lang w:eastAsia="ja-JP"/>
        </w:rPr>
        <w:t xml:space="preserve"> video analysis</w:t>
      </w:r>
    </w:p>
    <w:p w14:paraId="7996084A" w14:textId="4DEE37DB" w:rsidR="0009108F" w:rsidRPr="00BF48E3" w:rsidRDefault="0009108F" w:rsidP="0009108F">
      <w:pPr>
        <w:spacing w:after="120"/>
        <w:ind w:left="1985" w:hanging="1985"/>
        <w:rPr>
          <w:rFonts w:ascii="Arial" w:hAnsi="Arial" w:cs="Arial"/>
          <w:b/>
          <w:bCs/>
          <w:lang w:eastAsia="ja-JP"/>
        </w:rPr>
      </w:pPr>
      <w:r w:rsidRPr="00BF48E3">
        <w:rPr>
          <w:rFonts w:ascii="Arial" w:hAnsi="Arial" w:cs="Arial"/>
          <w:b/>
          <w:bCs/>
        </w:rPr>
        <w:t>Draft Spec:</w:t>
      </w:r>
      <w:r w:rsidRPr="00BF48E3">
        <w:rPr>
          <w:rFonts w:ascii="Arial" w:hAnsi="Arial" w:cs="Arial"/>
          <w:b/>
          <w:bCs/>
        </w:rPr>
        <w:tab/>
        <w:t xml:space="preserve">3GPP TR </w:t>
      </w:r>
      <w:bookmarkStart w:id="0" w:name="_Hlk179885957"/>
      <w:r w:rsidR="0039678A" w:rsidRPr="0039678A">
        <w:rPr>
          <w:rFonts w:ascii="Arial" w:hAnsi="Arial" w:cs="Arial"/>
          <w:b/>
          <w:bCs/>
        </w:rPr>
        <w:t>22.870</w:t>
      </w:r>
      <w:r w:rsidR="0039678A">
        <w:rPr>
          <w:rFonts w:ascii="Arial" w:hAnsi="Arial" w:cs="Arial"/>
          <w:b/>
          <w:bCs/>
        </w:rPr>
        <w:t xml:space="preserve"> v0.</w:t>
      </w:r>
      <w:r w:rsidR="000646C0">
        <w:rPr>
          <w:rFonts w:ascii="Arial" w:hAnsi="Arial" w:cs="Arial" w:hint="eastAsia"/>
          <w:b/>
          <w:bCs/>
          <w:lang w:eastAsia="ja-JP"/>
        </w:rPr>
        <w:t>1</w:t>
      </w:r>
      <w:r w:rsidR="0039678A">
        <w:rPr>
          <w:rFonts w:ascii="Arial" w:hAnsi="Arial" w:cs="Arial"/>
          <w:b/>
          <w:bCs/>
        </w:rPr>
        <w:t>.</w:t>
      </w:r>
      <w:bookmarkEnd w:id="0"/>
      <w:r w:rsidR="000646C0">
        <w:rPr>
          <w:rFonts w:ascii="Arial" w:hAnsi="Arial" w:cs="Arial" w:hint="eastAsia"/>
          <w:b/>
          <w:bCs/>
          <w:lang w:eastAsia="ja-JP"/>
        </w:rPr>
        <w:t>1</w:t>
      </w:r>
    </w:p>
    <w:p w14:paraId="0BC8E829" w14:textId="08FA78FF" w:rsidR="0009108F" w:rsidRPr="00BF48E3" w:rsidRDefault="0009108F" w:rsidP="0009108F">
      <w:pPr>
        <w:spacing w:after="120"/>
        <w:ind w:left="1985" w:hanging="1985"/>
        <w:rPr>
          <w:rFonts w:ascii="Arial" w:hAnsi="Arial" w:cs="Arial"/>
          <w:b/>
          <w:bCs/>
          <w:lang w:eastAsia="ja-JP"/>
        </w:rPr>
      </w:pPr>
      <w:r w:rsidRPr="00BF48E3">
        <w:rPr>
          <w:rFonts w:ascii="Arial" w:hAnsi="Arial" w:cs="Arial"/>
          <w:b/>
          <w:bCs/>
        </w:rPr>
        <w:t>Agenda item:</w:t>
      </w:r>
      <w:r w:rsidRPr="00BF48E3">
        <w:rPr>
          <w:rFonts w:ascii="Arial" w:hAnsi="Arial" w:cs="Arial"/>
          <w:b/>
          <w:bCs/>
        </w:rPr>
        <w:tab/>
      </w:r>
      <w:r w:rsidR="0064051F">
        <w:rPr>
          <w:rFonts w:ascii="Arial" w:hAnsi="Arial" w:cs="Arial" w:hint="eastAsia"/>
          <w:b/>
          <w:bCs/>
          <w:lang w:eastAsia="ja-JP"/>
        </w:rPr>
        <w:t>8</w:t>
      </w:r>
      <w:r w:rsidR="0039678A">
        <w:rPr>
          <w:rFonts w:ascii="Arial" w:hAnsi="Arial" w:cs="Arial"/>
          <w:b/>
          <w:bCs/>
        </w:rPr>
        <w:t>.</w:t>
      </w:r>
      <w:r w:rsidR="0064051F">
        <w:rPr>
          <w:rFonts w:ascii="Arial" w:hAnsi="Arial" w:cs="Arial" w:hint="eastAsia"/>
          <w:b/>
          <w:bCs/>
          <w:lang w:eastAsia="ja-JP"/>
        </w:rPr>
        <w:t>1</w:t>
      </w:r>
      <w:r w:rsidR="0039678A">
        <w:rPr>
          <w:rFonts w:ascii="Arial" w:hAnsi="Arial" w:cs="Arial"/>
          <w:b/>
          <w:bCs/>
        </w:rPr>
        <w:t>.</w:t>
      </w:r>
      <w:r w:rsidR="0064051F">
        <w:rPr>
          <w:rFonts w:ascii="Arial" w:hAnsi="Arial" w:cs="Arial" w:hint="eastAsia"/>
          <w:b/>
          <w:bCs/>
          <w:lang w:eastAsia="ja-JP"/>
        </w:rPr>
        <w:t>2</w:t>
      </w:r>
    </w:p>
    <w:p w14:paraId="357F2850" w14:textId="77777777" w:rsidR="0009108F" w:rsidRPr="00BF48E3" w:rsidRDefault="0009108F" w:rsidP="0009108F">
      <w:pPr>
        <w:spacing w:after="120"/>
        <w:ind w:left="1985" w:hanging="1985"/>
        <w:rPr>
          <w:rFonts w:ascii="Arial" w:hAnsi="Arial" w:cs="Arial"/>
          <w:b/>
          <w:bCs/>
        </w:rPr>
      </w:pPr>
      <w:r w:rsidRPr="00BF48E3">
        <w:rPr>
          <w:rFonts w:ascii="Arial" w:hAnsi="Arial" w:cs="Arial"/>
          <w:b/>
          <w:bCs/>
        </w:rPr>
        <w:t>Document for:</w:t>
      </w:r>
      <w:r w:rsidRPr="00BF48E3">
        <w:rPr>
          <w:rFonts w:ascii="Arial" w:hAnsi="Arial" w:cs="Arial"/>
          <w:b/>
          <w:bCs/>
        </w:rPr>
        <w:tab/>
        <w:t>Approval</w:t>
      </w:r>
    </w:p>
    <w:p w14:paraId="6A3A6079" w14:textId="6D086C47" w:rsidR="0009108F" w:rsidRDefault="0009108F" w:rsidP="0009108F">
      <w:pPr>
        <w:spacing w:after="120"/>
        <w:ind w:left="1985" w:hanging="1985"/>
        <w:rPr>
          <w:rFonts w:ascii="Arial" w:hAnsi="Arial" w:cs="Arial"/>
          <w:b/>
          <w:bCs/>
          <w:lang w:eastAsia="ja-JP"/>
        </w:rPr>
      </w:pPr>
      <w:r w:rsidRPr="00BF48E3">
        <w:rPr>
          <w:rFonts w:ascii="Arial" w:hAnsi="Arial" w:cs="Arial"/>
          <w:b/>
          <w:bCs/>
        </w:rPr>
        <w:t>Contact:</w:t>
      </w:r>
      <w:r w:rsidRPr="00BF48E3">
        <w:rPr>
          <w:rFonts w:ascii="Arial" w:hAnsi="Arial" w:cs="Arial"/>
          <w:b/>
          <w:bCs/>
        </w:rPr>
        <w:tab/>
      </w:r>
      <w:hyperlink r:id="rId12" w:history="1">
        <w:r w:rsidR="00BA01A3" w:rsidRPr="00E645CD">
          <w:rPr>
            <w:rStyle w:val="a8"/>
            <w:rFonts w:ascii="Arial" w:hAnsi="Arial" w:cs="Arial" w:hint="eastAsia"/>
            <w:b/>
            <w:bCs/>
            <w:lang w:eastAsia="ja-JP"/>
          </w:rPr>
          <w:t>kenta.yamauchi.xe@nttdocomo.com</w:t>
        </w:r>
      </w:hyperlink>
    </w:p>
    <w:p w14:paraId="1BE55A2C" w14:textId="77777777" w:rsidR="008D05CF" w:rsidRPr="00BF48E3" w:rsidRDefault="008D05CF" w:rsidP="008D05CF">
      <w:pPr>
        <w:pBdr>
          <w:bottom w:val="single" w:sz="6" w:space="1" w:color="auto"/>
        </w:pBdr>
        <w:spacing w:after="0"/>
        <w:rPr>
          <w:rFonts w:eastAsia="ＭＳ 明朝"/>
          <w:sz w:val="24"/>
          <w:szCs w:val="24"/>
          <w:lang w:eastAsia="ja-JP"/>
        </w:rPr>
      </w:pPr>
    </w:p>
    <w:p w14:paraId="48C0FAFD" w14:textId="77777777" w:rsidR="008D05CF" w:rsidRPr="00BF48E3" w:rsidRDefault="008D05CF" w:rsidP="008D05CF">
      <w:pPr>
        <w:spacing w:after="200" w:line="276" w:lineRule="auto"/>
        <w:rPr>
          <w:rFonts w:ascii="Arial" w:eastAsia="Calibri" w:hAnsi="Arial" w:cs="Arial"/>
          <w:i/>
          <w:sz w:val="22"/>
          <w:szCs w:val="22"/>
        </w:rPr>
      </w:pPr>
      <w:r w:rsidRPr="00BF48E3">
        <w:rPr>
          <w:rFonts w:ascii="Arial" w:eastAsia="Calibri" w:hAnsi="Arial" w:cs="Arial"/>
          <w:i/>
          <w:sz w:val="22"/>
          <w:szCs w:val="22"/>
        </w:rPr>
        <w:t>Abstract: &lt;provide a short description of the content&gt;</w:t>
      </w:r>
    </w:p>
    <w:p w14:paraId="28CC9352" w14:textId="77777777" w:rsidR="0009108F" w:rsidRPr="00BF48E3" w:rsidRDefault="0009108F" w:rsidP="0009108F">
      <w:pPr>
        <w:pStyle w:val="CRCoverPage"/>
        <w:rPr>
          <w:b/>
        </w:rPr>
      </w:pPr>
      <w:r w:rsidRPr="00BF48E3">
        <w:rPr>
          <w:b/>
        </w:rPr>
        <w:t>1. Introduction</w:t>
      </w:r>
    </w:p>
    <w:p w14:paraId="4B3C84EF" w14:textId="4CA7A9C2" w:rsidR="0009108F" w:rsidRPr="00BF48E3" w:rsidRDefault="00F338F5" w:rsidP="0009108F">
      <w:r>
        <w:rPr>
          <w:rFonts w:hint="eastAsia"/>
          <w:lang w:eastAsia="ja-JP"/>
        </w:rPr>
        <w:t>Please see the use case below</w:t>
      </w:r>
      <w:r w:rsidR="00D173CF">
        <w:t>.</w:t>
      </w:r>
    </w:p>
    <w:p w14:paraId="6BC49DFD" w14:textId="77777777" w:rsidR="0009108F" w:rsidRPr="00BF48E3" w:rsidRDefault="0009108F" w:rsidP="0009108F">
      <w:pPr>
        <w:pStyle w:val="CRCoverPage"/>
        <w:rPr>
          <w:b/>
        </w:rPr>
      </w:pPr>
      <w:r w:rsidRPr="00BF48E3">
        <w:rPr>
          <w:b/>
        </w:rPr>
        <w:t>2. Reason for Change</w:t>
      </w:r>
    </w:p>
    <w:p w14:paraId="70EDD297" w14:textId="1803BBDA" w:rsidR="0009108F" w:rsidRPr="00BF48E3" w:rsidRDefault="00F3496E" w:rsidP="002A5751">
      <w:r>
        <w:t xml:space="preserve">This </w:t>
      </w:r>
      <w:proofErr w:type="spellStart"/>
      <w:r>
        <w:t>pCR</w:t>
      </w:r>
      <w:proofErr w:type="spellEnd"/>
      <w:r>
        <w:t xml:space="preserve"> introduce</w:t>
      </w:r>
      <w:r w:rsidR="00F338F5">
        <w:rPr>
          <w:rFonts w:hint="eastAsia"/>
          <w:lang w:eastAsia="ja-JP"/>
        </w:rPr>
        <w:t xml:space="preserve"> use case and</w:t>
      </w:r>
      <w:r>
        <w:t xml:space="preserve"> requirements on</w:t>
      </w:r>
      <w:r w:rsidR="00F338F5">
        <w:rPr>
          <w:rFonts w:hint="eastAsia"/>
          <w:lang w:eastAsia="ja-JP"/>
        </w:rPr>
        <w:t xml:space="preserve"> </w:t>
      </w:r>
      <w:r w:rsidR="00171CEA">
        <w:rPr>
          <w:rFonts w:hint="eastAsia"/>
          <w:lang w:eastAsia="ja-JP"/>
        </w:rPr>
        <w:t>AI</w:t>
      </w:r>
      <w:r w:rsidR="00F34CDC">
        <w:rPr>
          <w:rFonts w:hint="eastAsia"/>
          <w:lang w:eastAsia="ja-JP"/>
        </w:rPr>
        <w:t>-based</w:t>
      </w:r>
      <w:r w:rsidR="00171CEA">
        <w:rPr>
          <w:rFonts w:hint="eastAsia"/>
          <w:lang w:eastAsia="ja-JP"/>
        </w:rPr>
        <w:t xml:space="preserve"> video analysis</w:t>
      </w:r>
      <w:r w:rsidR="00F338F5">
        <w:rPr>
          <w:rFonts w:hint="eastAsia"/>
          <w:lang w:eastAsia="ja-JP"/>
        </w:rPr>
        <w:t xml:space="preserve"> for FS_6G-REQ</w:t>
      </w:r>
      <w:r w:rsidR="0006462C">
        <w:t>.</w:t>
      </w:r>
    </w:p>
    <w:p w14:paraId="6EB4E968" w14:textId="77777777" w:rsidR="0009108F" w:rsidRPr="00BF48E3" w:rsidRDefault="0009108F" w:rsidP="0009108F">
      <w:pPr>
        <w:pStyle w:val="CRCoverPage"/>
        <w:rPr>
          <w:b/>
        </w:rPr>
      </w:pPr>
      <w:r w:rsidRPr="00BF48E3">
        <w:rPr>
          <w:b/>
        </w:rPr>
        <w:t>3. Conclusions</w:t>
      </w:r>
    </w:p>
    <w:p w14:paraId="2D6B330B" w14:textId="569A4F82" w:rsidR="0009108F" w:rsidRPr="00BF48E3" w:rsidRDefault="00D173CF" w:rsidP="0009108F">
      <w:r>
        <w:t>Define the requirements.</w:t>
      </w:r>
    </w:p>
    <w:p w14:paraId="0491F502" w14:textId="77777777" w:rsidR="0009108F" w:rsidRPr="00BF48E3" w:rsidRDefault="0009108F" w:rsidP="0009108F">
      <w:pPr>
        <w:pStyle w:val="CRCoverPage"/>
        <w:rPr>
          <w:b/>
        </w:rPr>
      </w:pPr>
      <w:r w:rsidRPr="00BF48E3">
        <w:rPr>
          <w:b/>
        </w:rPr>
        <w:t>4. Proposal</w:t>
      </w:r>
    </w:p>
    <w:p w14:paraId="6E70F031" w14:textId="68AB078C" w:rsidR="0009108F" w:rsidRPr="00BF48E3" w:rsidRDefault="0009108F" w:rsidP="0009108F">
      <w:r w:rsidRPr="00BF48E3">
        <w:t xml:space="preserve">It is proposed to agree the following changes to 3GPP TR </w:t>
      </w:r>
      <w:r w:rsidR="0039678A" w:rsidRPr="0039678A">
        <w:t>22.870 v0.</w:t>
      </w:r>
      <w:r w:rsidR="00C4609B">
        <w:rPr>
          <w:rFonts w:hint="eastAsia"/>
          <w:lang w:eastAsia="ja-JP"/>
        </w:rPr>
        <w:t>1</w:t>
      </w:r>
      <w:r w:rsidR="0039678A" w:rsidRPr="0039678A">
        <w:t>.</w:t>
      </w:r>
      <w:r w:rsidR="00C4609B">
        <w:rPr>
          <w:rFonts w:hint="eastAsia"/>
          <w:lang w:eastAsia="ja-JP"/>
        </w:rPr>
        <w:t>1</w:t>
      </w:r>
      <w:r w:rsidRPr="00BF48E3">
        <w:t>.</w:t>
      </w:r>
    </w:p>
    <w:p w14:paraId="7DBB76EA" w14:textId="77777777" w:rsidR="0009108F" w:rsidRPr="00BF48E3" w:rsidRDefault="0009108F" w:rsidP="0009108F">
      <w:pPr>
        <w:pBdr>
          <w:bottom w:val="single" w:sz="12" w:space="1" w:color="auto"/>
        </w:pBdr>
      </w:pPr>
    </w:p>
    <w:p w14:paraId="1BCDFD99" w14:textId="43D78DAB" w:rsidR="0009108F" w:rsidRDefault="00A90DAE" w:rsidP="0009108F">
      <w:pPr>
        <w:rPr>
          <w:lang w:eastAsia="ja-JP"/>
        </w:rPr>
      </w:pPr>
      <w:r>
        <w:rPr>
          <w:rFonts w:hint="eastAsia"/>
          <w:lang w:eastAsia="ja-JP"/>
        </w:rPr>
        <w:t xml:space="preserve">Changes on </w:t>
      </w:r>
      <w:r w:rsidR="00170F4D">
        <w:rPr>
          <w:rFonts w:hint="eastAsia"/>
          <w:lang w:eastAsia="ja-JP"/>
        </w:rPr>
        <w:t>731</w:t>
      </w:r>
    </w:p>
    <w:p w14:paraId="473387A7" w14:textId="7005CD25" w:rsidR="00170F4D" w:rsidRDefault="00D929A4" w:rsidP="00170F4D">
      <w:pPr>
        <w:pStyle w:val="ab"/>
        <w:numPr>
          <w:ilvl w:val="0"/>
          <w:numId w:val="8"/>
        </w:numPr>
        <w:rPr>
          <w:lang w:eastAsia="ja-JP"/>
        </w:rPr>
      </w:pPr>
      <w:r>
        <w:rPr>
          <w:rFonts w:hint="eastAsia"/>
          <w:lang w:eastAsia="ja-JP"/>
        </w:rPr>
        <w:t>PR2 and PR 3 were removed</w:t>
      </w:r>
    </w:p>
    <w:p w14:paraId="422BD433" w14:textId="118329FB" w:rsidR="00311080" w:rsidRDefault="00311080" w:rsidP="00170F4D">
      <w:pPr>
        <w:pStyle w:val="ab"/>
        <w:numPr>
          <w:ilvl w:val="0"/>
          <w:numId w:val="8"/>
        </w:numPr>
        <w:rPr>
          <w:lang w:eastAsia="ja-JP"/>
        </w:rPr>
      </w:pPr>
      <w:r>
        <w:rPr>
          <w:rFonts w:hint="eastAsia"/>
          <w:lang w:eastAsia="ja-JP"/>
        </w:rPr>
        <w:t xml:space="preserve">In PRs, </w:t>
      </w:r>
      <w:r w:rsidR="00757FD4">
        <w:rPr>
          <w:rFonts w:hint="eastAsia"/>
          <w:lang w:eastAsia="ja-JP"/>
        </w:rPr>
        <w:t>c</w:t>
      </w:r>
      <w:r>
        <w:rPr>
          <w:rFonts w:hint="eastAsia"/>
          <w:lang w:eastAsia="ja-JP"/>
        </w:rPr>
        <w:t>ompute resources changed to computing resources</w:t>
      </w:r>
    </w:p>
    <w:p w14:paraId="5F90C07D" w14:textId="1EF1A7CC" w:rsidR="00D929A4" w:rsidRDefault="00DA451A" w:rsidP="00170F4D">
      <w:pPr>
        <w:pStyle w:val="ab"/>
        <w:numPr>
          <w:ilvl w:val="0"/>
          <w:numId w:val="8"/>
        </w:numPr>
        <w:rPr>
          <w:lang w:eastAsia="ja-JP"/>
        </w:rPr>
      </w:pPr>
      <w:r>
        <w:rPr>
          <w:rFonts w:hint="eastAsia"/>
          <w:lang w:eastAsia="ja-JP"/>
        </w:rPr>
        <w:t>Any i</w:t>
      </w:r>
      <w:r w:rsidR="00D610A4">
        <w:rPr>
          <w:rFonts w:hint="eastAsia"/>
          <w:lang w:eastAsia="ja-JP"/>
        </w:rPr>
        <w:t>ndications on c</w:t>
      </w:r>
      <w:r>
        <w:rPr>
          <w:rFonts w:hint="eastAsia"/>
          <w:lang w:eastAsia="ja-JP"/>
        </w:rPr>
        <w:t xml:space="preserve">ompute offloading </w:t>
      </w:r>
      <w:r w:rsidRPr="007B6B91">
        <w:rPr>
          <w:rFonts w:hint="eastAsia"/>
          <w:b/>
          <w:bCs/>
          <w:lang w:eastAsia="ja-JP"/>
        </w:rPr>
        <w:t xml:space="preserve">to network </w:t>
      </w:r>
      <w:r w:rsidR="00D610A4">
        <w:rPr>
          <w:rFonts w:hint="eastAsia"/>
          <w:lang w:eastAsia="ja-JP"/>
        </w:rPr>
        <w:t xml:space="preserve">were rephrased </w:t>
      </w:r>
      <w:r w:rsidR="00504398">
        <w:rPr>
          <w:rFonts w:hint="eastAsia"/>
          <w:lang w:eastAsia="ja-JP"/>
        </w:rPr>
        <w:t xml:space="preserve">to compute offloading </w:t>
      </w:r>
      <w:r w:rsidR="00504398" w:rsidRPr="007B6B91">
        <w:rPr>
          <w:rFonts w:hint="eastAsia"/>
          <w:b/>
          <w:bCs/>
          <w:lang w:eastAsia="ja-JP"/>
        </w:rPr>
        <w:t>to</w:t>
      </w:r>
      <w:r w:rsidR="00504398">
        <w:rPr>
          <w:rFonts w:hint="eastAsia"/>
          <w:lang w:eastAsia="ja-JP"/>
        </w:rPr>
        <w:t xml:space="preserve"> </w:t>
      </w:r>
      <w:r w:rsidR="007B6B91" w:rsidRPr="007B6B91">
        <w:rPr>
          <w:rFonts w:hint="eastAsia"/>
          <w:b/>
          <w:bCs/>
          <w:lang w:eastAsia="ja-JP"/>
        </w:rPr>
        <w:t>service hosting environment</w:t>
      </w:r>
    </w:p>
    <w:p w14:paraId="3F9D0E68" w14:textId="77777777" w:rsidR="002537FD" w:rsidRDefault="002537FD" w:rsidP="002537FD">
      <w:pPr>
        <w:pStyle w:val="ab"/>
        <w:ind w:left="440"/>
        <w:rPr>
          <w:lang w:eastAsia="ja-JP"/>
        </w:rPr>
      </w:pPr>
    </w:p>
    <w:p w14:paraId="590399EC" w14:textId="77777777" w:rsidR="00860E71" w:rsidRPr="001446D7" w:rsidRDefault="00860E71" w:rsidP="00860E71">
      <w:pPr>
        <w:pBdr>
          <w:top w:val="single" w:sz="4" w:space="1" w:color="auto"/>
          <w:left w:val="single" w:sz="4" w:space="4" w:color="auto"/>
          <w:bottom w:val="single" w:sz="4" w:space="1" w:color="auto"/>
          <w:right w:val="single" w:sz="4" w:space="4" w:color="auto"/>
        </w:pBdr>
        <w:jc w:val="center"/>
        <w:rPr>
          <w:rFonts w:ascii="Arial" w:eastAsia="游明朝" w:hAnsi="Arial" w:cs="Arial"/>
          <w:color w:val="0000FF"/>
          <w:sz w:val="28"/>
          <w:szCs w:val="28"/>
        </w:rPr>
      </w:pPr>
      <w:r w:rsidRPr="001446D7">
        <w:rPr>
          <w:rFonts w:ascii="Arial" w:eastAsia="游明朝" w:hAnsi="Arial" w:cs="Arial"/>
          <w:color w:val="0000FF"/>
          <w:sz w:val="28"/>
          <w:szCs w:val="28"/>
        </w:rPr>
        <w:t>* * * First Change * * * *</w:t>
      </w:r>
    </w:p>
    <w:p w14:paraId="3DA7E01B" w14:textId="77777777" w:rsidR="00AE2E7C" w:rsidRPr="00AE2E7C" w:rsidRDefault="00AE2E7C" w:rsidP="00AE2E7C">
      <w:pPr>
        <w:keepNext/>
        <w:keepLines/>
        <w:pBdr>
          <w:top w:val="single" w:sz="12" w:space="3" w:color="auto"/>
        </w:pBdr>
        <w:overflowPunct w:val="0"/>
        <w:autoSpaceDE w:val="0"/>
        <w:autoSpaceDN w:val="0"/>
        <w:adjustRightInd w:val="0"/>
        <w:spacing w:before="240"/>
        <w:ind w:left="1134" w:hanging="1134"/>
        <w:textAlignment w:val="baseline"/>
        <w:outlineLvl w:val="0"/>
        <w:rPr>
          <w:rFonts w:ascii="Arial" w:eastAsia="Times New Roman" w:hAnsi="Arial"/>
          <w:bCs/>
          <w:sz w:val="36"/>
          <w:lang w:eastAsia="zh-CN"/>
        </w:rPr>
      </w:pPr>
      <w:bookmarkStart w:id="1" w:name="_Toc187910127"/>
      <w:bookmarkStart w:id="2" w:name="_Toc175319617"/>
      <w:bookmarkStart w:id="3" w:name="_Hlk178006104"/>
      <w:bookmarkStart w:id="4" w:name="_Hlk178007060"/>
      <w:r w:rsidRPr="00AE2E7C">
        <w:rPr>
          <w:rFonts w:ascii="Arial" w:eastAsia="Times New Roman" w:hAnsi="Arial"/>
          <w:sz w:val="36"/>
          <w:lang w:eastAsia="ja-JP"/>
        </w:rPr>
        <w:t>6</w:t>
      </w:r>
      <w:r w:rsidRPr="00AE2E7C">
        <w:rPr>
          <w:rFonts w:ascii="Arial" w:eastAsia="Times New Roman" w:hAnsi="Arial"/>
          <w:sz w:val="36"/>
        </w:rPr>
        <w:tab/>
      </w:r>
      <w:r w:rsidRPr="00AE2E7C">
        <w:rPr>
          <w:rFonts w:ascii="Arial" w:eastAsia="Times New Roman" w:hAnsi="Arial" w:hint="eastAsia"/>
          <w:bCs/>
          <w:sz w:val="36"/>
          <w:lang w:eastAsia="zh-CN"/>
        </w:rPr>
        <w:t>AI</w:t>
      </w:r>
      <w:bookmarkEnd w:id="1"/>
    </w:p>
    <w:p w14:paraId="597CC112" w14:textId="1BF0A63A" w:rsidR="00AE2E7C" w:rsidRPr="00AE2E7C" w:rsidRDefault="00AE2E7C" w:rsidP="00AE2E7C">
      <w:pPr>
        <w:keepLines/>
        <w:overflowPunct w:val="0"/>
        <w:autoSpaceDE w:val="0"/>
        <w:autoSpaceDN w:val="0"/>
        <w:adjustRightInd w:val="0"/>
        <w:ind w:left="1559" w:hanging="1134"/>
        <w:textAlignment w:val="baseline"/>
        <w:rPr>
          <w:color w:val="FF0000"/>
          <w:lang w:eastAsia="ja-JP"/>
        </w:rPr>
      </w:pPr>
      <w:r w:rsidRPr="00AE2E7C">
        <w:rPr>
          <w:rFonts w:eastAsia="Times New Roman"/>
          <w:color w:val="FF0000"/>
          <w:lang w:eastAsia="zh-CN"/>
        </w:rPr>
        <w:t>Editor's Note: this clause will contain AI-related use cases.</w:t>
      </w:r>
    </w:p>
    <w:p w14:paraId="27B39D0D" w14:textId="5F37F3F3" w:rsidR="00F338F5" w:rsidRPr="008A18C6" w:rsidRDefault="0090184C" w:rsidP="00F338F5">
      <w:pPr>
        <w:pStyle w:val="2"/>
        <w:rPr>
          <w:ins w:id="5" w:author="Kenta Yamauchi (山内 健太)" w:date="2024-10-30T14:16:00Z" w16du:dateUtc="2024-10-30T05:16:00Z"/>
          <w:lang w:eastAsia="ja-JP"/>
        </w:rPr>
      </w:pPr>
      <w:ins w:id="6" w:author="Kenta Yamauchi (山内 健太)" w:date="2024-11-06T14:28:00Z" w16du:dateUtc="2024-11-06T05:28:00Z">
        <w:r>
          <w:rPr>
            <w:rFonts w:hint="eastAsia"/>
            <w:lang w:eastAsia="ja-JP"/>
          </w:rPr>
          <w:t>6</w:t>
        </w:r>
      </w:ins>
      <w:ins w:id="7" w:author="Kenta Yamauchi (山内 健太)" w:date="2024-10-30T14:16:00Z" w16du:dateUtc="2024-10-30T05:16:00Z">
        <w:r w:rsidR="00F338F5" w:rsidRPr="008A18C6">
          <w:t>.X</w:t>
        </w:r>
        <w:r w:rsidR="00F338F5" w:rsidRPr="008A18C6">
          <w:tab/>
          <w:t xml:space="preserve">Use Case </w:t>
        </w:r>
        <w:bookmarkEnd w:id="2"/>
        <w:r w:rsidR="00F338F5" w:rsidRPr="008A18C6">
          <w:rPr>
            <w:rFonts w:hint="eastAsia"/>
            <w:lang w:eastAsia="ja-JP"/>
          </w:rPr>
          <w:t>X</w:t>
        </w:r>
        <w:r w:rsidR="00F338F5" w:rsidRPr="008A18C6">
          <w:t xml:space="preserve">: </w:t>
        </w:r>
      </w:ins>
      <w:bookmarkEnd w:id="3"/>
      <w:ins w:id="8" w:author="DOCOMO_Kenta_r2" w:date="2025-02-01T14:43:00Z" w16du:dateUtc="2025-02-01T05:43:00Z">
        <w:r w:rsidR="00AE2E7C">
          <w:rPr>
            <w:rFonts w:hint="eastAsia"/>
            <w:lang w:eastAsia="ja-JP"/>
          </w:rPr>
          <w:t>AI</w:t>
        </w:r>
      </w:ins>
      <w:ins w:id="9" w:author="DOCOMO_Kenta_r2" w:date="2025-02-01T15:06:00Z" w16du:dateUtc="2025-02-01T06:06:00Z">
        <w:r w:rsidR="00F34CDC">
          <w:rPr>
            <w:rFonts w:hint="eastAsia"/>
            <w:lang w:eastAsia="ja-JP"/>
          </w:rPr>
          <w:t>-</w:t>
        </w:r>
      </w:ins>
      <w:ins w:id="10" w:author="DOCOMO_Kenta_r2" w:date="2025-02-01T15:07:00Z" w16du:dateUtc="2025-02-01T06:07:00Z">
        <w:r w:rsidR="00F34CDC">
          <w:rPr>
            <w:rFonts w:hint="eastAsia"/>
            <w:lang w:eastAsia="ja-JP"/>
          </w:rPr>
          <w:t>based</w:t>
        </w:r>
      </w:ins>
      <w:ins w:id="11" w:author="DOCOMO_Kenta_r2" w:date="2025-02-01T14:43:00Z" w16du:dateUtc="2025-02-01T05:43:00Z">
        <w:r w:rsidR="00AE2E7C">
          <w:rPr>
            <w:rFonts w:hint="eastAsia"/>
            <w:lang w:eastAsia="ja-JP"/>
          </w:rPr>
          <w:t xml:space="preserve"> video analysis</w:t>
        </w:r>
      </w:ins>
    </w:p>
    <w:bookmarkEnd w:id="4"/>
    <w:p w14:paraId="309CB232" w14:textId="17830EE2" w:rsidR="00F338F5" w:rsidRPr="008A18C6" w:rsidRDefault="0090184C" w:rsidP="00F338F5">
      <w:pPr>
        <w:pStyle w:val="3"/>
        <w:rPr>
          <w:ins w:id="12" w:author="Kenta Yamauchi (山内 健太)" w:date="2024-10-30T14:16:00Z" w16du:dateUtc="2024-10-30T05:16:00Z"/>
        </w:rPr>
      </w:pPr>
      <w:ins w:id="13" w:author="Kenta Yamauchi (山内 健太)" w:date="2024-11-06T14:28:00Z" w16du:dateUtc="2024-11-06T05:28:00Z">
        <w:r>
          <w:rPr>
            <w:rFonts w:hint="eastAsia"/>
            <w:lang w:eastAsia="ja-JP"/>
          </w:rPr>
          <w:t>6</w:t>
        </w:r>
      </w:ins>
      <w:ins w:id="14" w:author="Kenta Yamauchi (山内 健太)" w:date="2024-10-30T14:16:00Z" w16du:dateUtc="2024-10-30T05:16:00Z">
        <w:r w:rsidR="00F338F5" w:rsidRPr="008A18C6">
          <w:t>.x.1</w:t>
        </w:r>
        <w:r w:rsidR="00F338F5" w:rsidRPr="008A18C6">
          <w:tab/>
          <w:t>Description</w:t>
        </w:r>
      </w:ins>
    </w:p>
    <w:p w14:paraId="011207B6" w14:textId="3CF69C5B" w:rsidR="00F338F5" w:rsidDel="00CD54F2" w:rsidRDefault="00F34CDC" w:rsidP="00D8562B">
      <w:pPr>
        <w:keepNext/>
        <w:keepLines/>
        <w:overflowPunct w:val="0"/>
        <w:autoSpaceDE w:val="0"/>
        <w:autoSpaceDN w:val="0"/>
        <w:adjustRightInd w:val="0"/>
        <w:spacing w:before="120"/>
        <w:textAlignment w:val="baseline"/>
        <w:outlineLvl w:val="2"/>
        <w:rPr>
          <w:del w:id="15" w:author="DOCOMO_Kenta_r2" w:date="2025-02-01T15:06:00Z" w16du:dateUtc="2025-02-01T06:06:00Z"/>
          <w:lang w:eastAsia="ja-JP"/>
        </w:rPr>
      </w:pPr>
      <w:ins w:id="16" w:author="DOCOMO_Kenta_r2" w:date="2025-02-01T15:06:00Z" w16du:dateUtc="2025-02-01T06:06:00Z">
        <w:r w:rsidRPr="00F34CDC">
          <w:rPr>
            <w:lang w:eastAsia="ja-JP"/>
          </w:rPr>
          <w:t>Some of the tasks traditionally performed by humans are expected to become more efficient, accurate, and ultimately automated using AI. One example of this is AI-based video analysis. More specifically, social infrastructure that has traditionally been inspected by the human eye, such as utility poles and guardrails, can be made more efficient using AI</w:t>
        </w:r>
      </w:ins>
      <w:ins w:id="17" w:author="DOCOMO_Kenta_r2" w:date="2025-02-01T15:07:00Z" w16du:dateUtc="2025-02-01T06:07:00Z">
        <w:r>
          <w:rPr>
            <w:rFonts w:hint="eastAsia"/>
            <w:lang w:eastAsia="ja-JP"/>
          </w:rPr>
          <w:t>-based</w:t>
        </w:r>
      </w:ins>
      <w:ins w:id="18" w:author="DOCOMO_Kenta_r2" w:date="2025-02-01T15:06:00Z" w16du:dateUtc="2025-02-01T06:06:00Z">
        <w:r w:rsidRPr="00F34CDC">
          <w:rPr>
            <w:lang w:eastAsia="ja-JP"/>
          </w:rPr>
          <w:t xml:space="preserve"> video analysis. Alternatively, </w:t>
        </w:r>
      </w:ins>
      <w:ins w:id="19" w:author="DOCOMO_Kenta_r2" w:date="2025-02-01T15:08:00Z" w16du:dateUtc="2025-02-01T06:08:00Z">
        <w:r w:rsidRPr="00F34CDC">
          <w:rPr>
            <w:lang w:eastAsia="ja-JP"/>
          </w:rPr>
          <w:t>analysing</w:t>
        </w:r>
      </w:ins>
      <w:ins w:id="20" w:author="DOCOMO_Kenta_r2" w:date="2025-02-01T15:06:00Z" w16du:dateUtc="2025-02-01T06:06:00Z">
        <w:r w:rsidRPr="00F34CDC">
          <w:rPr>
            <w:lang w:eastAsia="ja-JP"/>
          </w:rPr>
          <w:t xml:space="preserve"> footage from in-car cameras with AI</w:t>
        </w:r>
      </w:ins>
      <w:ins w:id="21" w:author="DOCOMO_Kenta_r2" w:date="2025-02-01T15:08:00Z" w16du:dateUtc="2025-02-01T06:08:00Z">
        <w:r>
          <w:rPr>
            <w:rFonts w:hint="eastAsia"/>
            <w:lang w:eastAsia="ja-JP"/>
          </w:rPr>
          <w:t>-based</w:t>
        </w:r>
      </w:ins>
      <w:ins w:id="22" w:author="DOCOMO_Kenta_r2" w:date="2025-02-01T15:06:00Z" w16du:dateUtc="2025-02-01T06:06:00Z">
        <w:r w:rsidRPr="00F34CDC">
          <w:rPr>
            <w:lang w:eastAsia="ja-JP"/>
          </w:rPr>
          <w:t xml:space="preserve"> video analysis applications can notify drivers or remote operators in real-time about the approach of people or objects. In these scenarios, video data analysis may require significant processing resources, making it difficult to perform all processing solely with the resources of the </w:t>
        </w:r>
      </w:ins>
      <w:ins w:id="23" w:author="DOCOMO_Kenta_r2" w:date="2025-02-01T15:08:00Z" w16du:dateUtc="2025-02-01T06:08:00Z">
        <w:r>
          <w:rPr>
            <w:rFonts w:hint="eastAsia"/>
            <w:lang w:eastAsia="ja-JP"/>
          </w:rPr>
          <w:t>devices</w:t>
        </w:r>
      </w:ins>
      <w:ins w:id="24" w:author="DOCOMO_Kenta_r2" w:date="2025-02-01T15:06:00Z" w16du:dateUtc="2025-02-01T06:06:00Z">
        <w:r w:rsidRPr="00F34CDC">
          <w:rPr>
            <w:lang w:eastAsia="ja-JP"/>
          </w:rPr>
          <w:t>. Therefore, it is considered useful for mobile networks to offload AI</w:t>
        </w:r>
      </w:ins>
      <w:ins w:id="25" w:author="DOCOMO_Kenta_r2" w:date="2025-02-01T15:09:00Z" w16du:dateUtc="2025-02-01T06:09:00Z">
        <w:r>
          <w:rPr>
            <w:rFonts w:hint="eastAsia"/>
            <w:lang w:eastAsia="ja-JP"/>
          </w:rPr>
          <w:t>-based</w:t>
        </w:r>
      </w:ins>
      <w:ins w:id="26" w:author="DOCOMO_Kenta_r2" w:date="2025-02-01T15:06:00Z" w16du:dateUtc="2025-02-01T06:06:00Z">
        <w:r w:rsidRPr="00F34CDC">
          <w:rPr>
            <w:lang w:eastAsia="ja-JP"/>
          </w:rPr>
          <w:t xml:space="preserve"> video analysis tasks to the network. This use case </w:t>
        </w:r>
      </w:ins>
      <w:ins w:id="27" w:author="DOCOMO_Kenta_r2" w:date="2025-02-01T15:09:00Z" w16du:dateUtc="2025-02-01T06:09:00Z">
        <w:r>
          <w:rPr>
            <w:rFonts w:hint="eastAsia"/>
            <w:lang w:eastAsia="ja-JP"/>
          </w:rPr>
          <w:t>introduces</w:t>
        </w:r>
      </w:ins>
      <w:ins w:id="28" w:author="DOCOMO_Kenta_r2" w:date="2025-02-01T15:06:00Z" w16du:dateUtc="2025-02-01T06:06:00Z">
        <w:r w:rsidRPr="00F34CDC">
          <w:rPr>
            <w:lang w:eastAsia="ja-JP"/>
          </w:rPr>
          <w:t xml:space="preserve"> the requirements for supporting these scenarios within the 3GPP system.</w:t>
        </w:r>
      </w:ins>
    </w:p>
    <w:p w14:paraId="77B5B8F5" w14:textId="77777777" w:rsidR="00CD54F2" w:rsidRPr="008A18C6" w:rsidRDefault="00CD54F2" w:rsidP="00AE2E7C">
      <w:pPr>
        <w:rPr>
          <w:ins w:id="29" w:author="DOCOMO_Kenta_r2" w:date="2025-02-01T15:49:00Z" w16du:dateUtc="2025-02-01T06:49:00Z"/>
          <w:lang w:eastAsia="ja-JP"/>
        </w:rPr>
      </w:pPr>
    </w:p>
    <w:p w14:paraId="2BBE8319" w14:textId="7B93C604" w:rsidR="00F338F5" w:rsidRPr="008A18C6" w:rsidRDefault="0090184C" w:rsidP="00F338F5">
      <w:pPr>
        <w:keepNext/>
        <w:keepLines/>
        <w:overflowPunct w:val="0"/>
        <w:autoSpaceDE w:val="0"/>
        <w:autoSpaceDN w:val="0"/>
        <w:adjustRightInd w:val="0"/>
        <w:spacing w:before="120"/>
        <w:ind w:left="1134" w:hanging="1134"/>
        <w:textAlignment w:val="baseline"/>
        <w:outlineLvl w:val="2"/>
        <w:rPr>
          <w:ins w:id="30" w:author="Kenta Yamauchi (山内 健太)" w:date="2024-10-30T14:16:00Z" w16du:dateUtc="2024-10-30T05:16:00Z"/>
          <w:rFonts w:ascii="Arial" w:eastAsia="Times New Roman" w:hAnsi="Arial"/>
          <w:sz w:val="28"/>
          <w:lang w:val="en-US" w:eastAsia="ja-JP"/>
        </w:rPr>
      </w:pPr>
      <w:ins w:id="31" w:author="Kenta Yamauchi (山内 健太)" w:date="2024-11-06T14:28:00Z" w16du:dateUtc="2024-11-06T05:28:00Z">
        <w:r>
          <w:rPr>
            <w:rFonts w:ascii="Arial" w:hAnsi="Arial" w:hint="eastAsia"/>
            <w:sz w:val="28"/>
            <w:lang w:val="en-US" w:eastAsia="ja-JP"/>
          </w:rPr>
          <w:lastRenderedPageBreak/>
          <w:t>6</w:t>
        </w:r>
      </w:ins>
      <w:ins w:id="32" w:author="Kenta Yamauchi (山内 健太)" w:date="2024-10-30T14:16:00Z" w16du:dateUtc="2024-10-30T05:16:00Z">
        <w:r w:rsidR="00F338F5" w:rsidRPr="008A18C6">
          <w:rPr>
            <w:rFonts w:ascii="Arial" w:eastAsia="Times New Roman" w:hAnsi="Arial"/>
            <w:sz w:val="28"/>
            <w:lang w:val="en-US" w:eastAsia="ja-JP"/>
          </w:rPr>
          <w:t>.x.2</w:t>
        </w:r>
        <w:r w:rsidR="00F338F5" w:rsidRPr="008A18C6">
          <w:rPr>
            <w:rFonts w:ascii="Arial" w:eastAsia="Times New Roman" w:hAnsi="Arial"/>
            <w:sz w:val="28"/>
            <w:lang w:val="en-US" w:eastAsia="ja-JP"/>
          </w:rPr>
          <w:tab/>
          <w:t>Pre-conditions</w:t>
        </w:r>
      </w:ins>
    </w:p>
    <w:p w14:paraId="72356733" w14:textId="4635DD5A" w:rsidR="00CD54F2" w:rsidRPr="00CD54F2" w:rsidRDefault="00CD54F2" w:rsidP="00CD54F2">
      <w:pPr>
        <w:overflowPunct w:val="0"/>
        <w:autoSpaceDE w:val="0"/>
        <w:autoSpaceDN w:val="0"/>
        <w:adjustRightInd w:val="0"/>
        <w:textAlignment w:val="baseline"/>
        <w:rPr>
          <w:ins w:id="33" w:author="DOCOMO_Kenta_r2" w:date="2025-02-01T15:50:00Z" w16du:dateUtc="2025-02-01T06:50:00Z"/>
          <w:lang w:val="en-US" w:eastAsia="ja-JP"/>
        </w:rPr>
      </w:pPr>
      <w:bookmarkStart w:id="34" w:name="_Toc27760564"/>
      <w:bookmarkStart w:id="35" w:name="_Toc48052899"/>
      <w:ins w:id="36" w:author="DOCOMO_Kenta_r2" w:date="2025-02-01T15:50:00Z" w16du:dateUtc="2025-02-01T06:50:00Z">
        <w:r w:rsidRPr="00CD54F2">
          <w:rPr>
            <w:lang w:val="en-US" w:eastAsia="ja-JP"/>
          </w:rPr>
          <w:t>X is a vehicle equipped with cameras to capture the environment outside the vehicle while driving on roads for infrastructure inspection. It also has a communication module to use operator Z’s network</w:t>
        </w:r>
        <w:r>
          <w:rPr>
            <w:rFonts w:hint="eastAsia"/>
            <w:lang w:val="en-US" w:eastAsia="ja-JP"/>
          </w:rPr>
          <w:t>.</w:t>
        </w:r>
      </w:ins>
    </w:p>
    <w:p w14:paraId="734152F4" w14:textId="49EAAA1D" w:rsidR="00CD54F2" w:rsidRPr="00CD54F2" w:rsidRDefault="00CD54F2" w:rsidP="00CD54F2">
      <w:pPr>
        <w:overflowPunct w:val="0"/>
        <w:autoSpaceDE w:val="0"/>
        <w:autoSpaceDN w:val="0"/>
        <w:adjustRightInd w:val="0"/>
        <w:textAlignment w:val="baseline"/>
        <w:rPr>
          <w:ins w:id="37" w:author="DOCOMO_Kenta_r2" w:date="2025-02-01T15:50:00Z" w16du:dateUtc="2025-02-01T06:50:00Z"/>
          <w:lang w:val="en-US" w:eastAsia="ja-JP"/>
        </w:rPr>
      </w:pPr>
      <w:ins w:id="38" w:author="DOCOMO_Kenta_r2" w:date="2025-02-01T15:50:00Z" w16du:dateUtc="2025-02-01T06:50:00Z">
        <w:r w:rsidRPr="00CD54F2">
          <w:rPr>
            <w:lang w:val="en-US" w:eastAsia="ja-JP"/>
          </w:rPr>
          <w:t>Y is a business entity conducting infrastructure inspections and owns X as a vehicle for this purpose. Y holds a contract with operator Z and is provided with compute offload services utilizing resources within Z’s network based on requests to operator Z.</w:t>
        </w:r>
      </w:ins>
    </w:p>
    <w:p w14:paraId="77BB9493" w14:textId="2F44E4E0" w:rsidR="00954230" w:rsidRPr="00B504BE" w:rsidRDefault="00CD54F2" w:rsidP="00CD54F2">
      <w:pPr>
        <w:overflowPunct w:val="0"/>
        <w:autoSpaceDE w:val="0"/>
        <w:autoSpaceDN w:val="0"/>
        <w:adjustRightInd w:val="0"/>
        <w:textAlignment w:val="baseline"/>
        <w:rPr>
          <w:ins w:id="39" w:author="Kenta Yamauchi (山内 健太)" w:date="2024-10-30T14:16:00Z" w16du:dateUtc="2024-10-30T05:16:00Z"/>
          <w:lang w:val="en-US" w:eastAsia="ja-JP"/>
        </w:rPr>
      </w:pPr>
      <w:ins w:id="40" w:author="DOCOMO_Kenta_r2" w:date="2025-02-01T15:50:00Z" w16du:dateUtc="2025-02-01T06:50:00Z">
        <w:r w:rsidRPr="00CD54F2">
          <w:rPr>
            <w:lang w:val="en-US" w:eastAsia="ja-JP"/>
          </w:rPr>
          <w:t>Z is a mobile network operator offering compute offload services utilizing resources within its own network.</w:t>
        </w:r>
      </w:ins>
    </w:p>
    <w:p w14:paraId="46D467AA" w14:textId="659B50B2" w:rsidR="00F338F5" w:rsidRPr="008A18C6" w:rsidRDefault="0090184C" w:rsidP="00F338F5">
      <w:pPr>
        <w:keepNext/>
        <w:keepLines/>
        <w:overflowPunct w:val="0"/>
        <w:autoSpaceDE w:val="0"/>
        <w:autoSpaceDN w:val="0"/>
        <w:adjustRightInd w:val="0"/>
        <w:spacing w:before="120"/>
        <w:ind w:left="1134" w:hanging="1134"/>
        <w:textAlignment w:val="baseline"/>
        <w:outlineLvl w:val="2"/>
        <w:rPr>
          <w:ins w:id="41" w:author="Kenta Yamauchi (山内 健太)" w:date="2024-10-30T14:16:00Z" w16du:dateUtc="2024-10-30T05:16:00Z"/>
          <w:rFonts w:ascii="Arial" w:eastAsia="Times New Roman" w:hAnsi="Arial"/>
          <w:sz w:val="28"/>
          <w:lang w:val="en-US" w:eastAsia="ja-JP"/>
        </w:rPr>
      </w:pPr>
      <w:ins w:id="42" w:author="Kenta Yamauchi (山内 健太)" w:date="2024-11-06T14:28:00Z" w16du:dateUtc="2024-11-06T05:28:00Z">
        <w:r>
          <w:rPr>
            <w:rFonts w:ascii="Arial" w:hAnsi="Arial" w:hint="eastAsia"/>
            <w:sz w:val="28"/>
            <w:lang w:val="en-US" w:eastAsia="ja-JP"/>
          </w:rPr>
          <w:t>6</w:t>
        </w:r>
      </w:ins>
      <w:ins w:id="43" w:author="Kenta Yamauchi (山内 健太)" w:date="2024-10-30T14:16:00Z" w16du:dateUtc="2024-10-30T05:16:00Z">
        <w:r w:rsidR="00F338F5" w:rsidRPr="008A18C6">
          <w:rPr>
            <w:rFonts w:ascii="Arial" w:eastAsia="Times New Roman" w:hAnsi="Arial"/>
            <w:sz w:val="28"/>
            <w:lang w:val="en-US" w:eastAsia="ja-JP"/>
          </w:rPr>
          <w:t>.x.3</w:t>
        </w:r>
        <w:r w:rsidR="00F338F5" w:rsidRPr="008A18C6">
          <w:rPr>
            <w:rFonts w:ascii="Arial" w:eastAsia="Times New Roman" w:hAnsi="Arial"/>
            <w:sz w:val="28"/>
            <w:lang w:val="en-US" w:eastAsia="ja-JP"/>
          </w:rPr>
          <w:tab/>
          <w:t>Service Flows</w:t>
        </w:r>
        <w:bookmarkEnd w:id="34"/>
        <w:bookmarkEnd w:id="35"/>
      </w:ins>
    </w:p>
    <w:p w14:paraId="17A8EE12" w14:textId="23D5534A" w:rsidR="00EE2997" w:rsidRPr="00CD54F2" w:rsidRDefault="00EE2997" w:rsidP="00CD54F2">
      <w:pPr>
        <w:numPr>
          <w:ilvl w:val="0"/>
          <w:numId w:val="6"/>
        </w:numPr>
        <w:overflowPunct w:val="0"/>
        <w:autoSpaceDE w:val="0"/>
        <w:autoSpaceDN w:val="0"/>
        <w:adjustRightInd w:val="0"/>
        <w:contextualSpacing/>
        <w:textAlignment w:val="baseline"/>
        <w:rPr>
          <w:ins w:id="44" w:author="DOCOMO_Kenta_r2" w:date="2025-02-01T15:43:00Z"/>
          <w:lang w:val="en-US" w:eastAsia="ja-JP"/>
        </w:rPr>
      </w:pPr>
      <w:bookmarkStart w:id="45" w:name="_Toc27760565"/>
      <w:bookmarkStart w:id="46" w:name="_Toc48052900"/>
      <w:ins w:id="47" w:author="DOCOMO_Kenta_r2" w:date="2025-02-01T15:43:00Z">
        <w:r w:rsidRPr="00EE2997">
          <w:rPr>
            <w:lang w:val="en-US" w:eastAsia="ja-JP"/>
          </w:rPr>
          <w:t>Car X, equipped with cameras to capture the environment outside the vehicle, is on the move. As it drives, X records footage of infrastructure such as utility poles, traffic lights, and guardrails around the roads.</w:t>
        </w:r>
      </w:ins>
      <w:ins w:id="48" w:author="DOCOMO_Kenta_r2" w:date="2025-02-01T15:51:00Z" w16du:dateUtc="2025-02-01T06:51:00Z">
        <w:r w:rsidR="00CD54F2">
          <w:rPr>
            <w:lang w:val="en-US" w:eastAsia="ja-JP"/>
          </w:rPr>
          <w:br/>
        </w:r>
      </w:ins>
    </w:p>
    <w:p w14:paraId="46C1D5CC" w14:textId="5A692E8D" w:rsidR="00EE2997" w:rsidRPr="00EE2997" w:rsidRDefault="00EE2997" w:rsidP="00EE2997">
      <w:pPr>
        <w:numPr>
          <w:ilvl w:val="0"/>
          <w:numId w:val="6"/>
        </w:numPr>
        <w:overflowPunct w:val="0"/>
        <w:autoSpaceDE w:val="0"/>
        <w:autoSpaceDN w:val="0"/>
        <w:adjustRightInd w:val="0"/>
        <w:contextualSpacing/>
        <w:textAlignment w:val="baseline"/>
        <w:rPr>
          <w:ins w:id="49" w:author="DOCOMO_Kenta_r2" w:date="2025-02-01T15:43:00Z"/>
          <w:lang w:val="en-US" w:eastAsia="ja-JP"/>
        </w:rPr>
      </w:pPr>
      <w:ins w:id="50" w:author="DOCOMO_Kenta_r2" w:date="2025-02-01T15:43:00Z">
        <w:r w:rsidRPr="00EE2997">
          <w:rPr>
            <w:lang w:val="en-US" w:eastAsia="ja-JP"/>
          </w:rPr>
          <w:t>Y, the operator of X, launches a real-time infrastructure inspection application</w:t>
        </w:r>
      </w:ins>
      <w:ins w:id="51" w:author="DOCOMO_Kenta_r2" w:date="2025-02-01T21:00:00Z" w16du:dateUtc="2025-02-01T12:00:00Z">
        <w:r w:rsidR="002343A0">
          <w:rPr>
            <w:rFonts w:hint="eastAsia"/>
            <w:lang w:val="en-US" w:eastAsia="ja-JP"/>
          </w:rPr>
          <w:t xml:space="preserve"> utilizing AI-based video analysis</w:t>
        </w:r>
      </w:ins>
      <w:ins w:id="52" w:author="DOCOMO_Kenta_r2" w:date="2025-02-01T15:43:00Z">
        <w:r w:rsidRPr="00EE2997">
          <w:rPr>
            <w:lang w:val="en-US" w:eastAsia="ja-JP"/>
          </w:rPr>
          <w:t>.</w:t>
        </w:r>
      </w:ins>
    </w:p>
    <w:p w14:paraId="1533C1DD" w14:textId="77777777" w:rsidR="00EE2997" w:rsidRPr="00EE2997" w:rsidRDefault="00EE2997" w:rsidP="00B725F4">
      <w:pPr>
        <w:overflowPunct w:val="0"/>
        <w:autoSpaceDE w:val="0"/>
        <w:autoSpaceDN w:val="0"/>
        <w:adjustRightInd w:val="0"/>
        <w:ind w:left="720"/>
        <w:contextualSpacing/>
        <w:textAlignment w:val="baseline"/>
        <w:rPr>
          <w:ins w:id="53" w:author="DOCOMO_Kenta_r2" w:date="2025-02-01T15:43:00Z"/>
          <w:lang w:val="en-US" w:eastAsia="ja-JP"/>
        </w:rPr>
      </w:pPr>
    </w:p>
    <w:p w14:paraId="7DA0EB16" w14:textId="7CD7E064" w:rsidR="00EE2997" w:rsidRPr="00EE2997" w:rsidRDefault="00EE2997" w:rsidP="00EE2997">
      <w:pPr>
        <w:numPr>
          <w:ilvl w:val="0"/>
          <w:numId w:val="6"/>
        </w:numPr>
        <w:overflowPunct w:val="0"/>
        <w:autoSpaceDE w:val="0"/>
        <w:autoSpaceDN w:val="0"/>
        <w:adjustRightInd w:val="0"/>
        <w:contextualSpacing/>
        <w:textAlignment w:val="baseline"/>
        <w:rPr>
          <w:ins w:id="54" w:author="DOCOMO_Kenta_r2" w:date="2025-02-01T15:43:00Z"/>
          <w:lang w:val="en-US" w:eastAsia="ja-JP"/>
        </w:rPr>
      </w:pPr>
      <w:ins w:id="55" w:author="DOCOMO_Kenta_r2" w:date="2025-02-01T15:43:00Z">
        <w:r w:rsidRPr="00EE2997">
          <w:rPr>
            <w:lang w:val="en-US" w:eastAsia="ja-JP"/>
          </w:rPr>
          <w:t>The infrastructure inspection application provider requests a compute offload service from mobile operator Z.</w:t>
        </w:r>
      </w:ins>
    </w:p>
    <w:p w14:paraId="2167A6DA" w14:textId="77777777" w:rsidR="00EE2997" w:rsidRPr="00EE2997" w:rsidRDefault="00EE2997" w:rsidP="00B725F4">
      <w:pPr>
        <w:overflowPunct w:val="0"/>
        <w:autoSpaceDE w:val="0"/>
        <w:autoSpaceDN w:val="0"/>
        <w:adjustRightInd w:val="0"/>
        <w:ind w:left="720"/>
        <w:contextualSpacing/>
        <w:textAlignment w:val="baseline"/>
        <w:rPr>
          <w:ins w:id="56" w:author="DOCOMO_Kenta_r2" w:date="2025-02-01T15:43:00Z"/>
          <w:lang w:val="en-US" w:eastAsia="ja-JP"/>
        </w:rPr>
      </w:pPr>
    </w:p>
    <w:p w14:paraId="2078B66A" w14:textId="2C236266" w:rsidR="00EE2997" w:rsidRPr="00EE2997" w:rsidRDefault="00EE2997" w:rsidP="00EE2997">
      <w:pPr>
        <w:numPr>
          <w:ilvl w:val="0"/>
          <w:numId w:val="6"/>
        </w:numPr>
        <w:overflowPunct w:val="0"/>
        <w:autoSpaceDE w:val="0"/>
        <w:autoSpaceDN w:val="0"/>
        <w:adjustRightInd w:val="0"/>
        <w:contextualSpacing/>
        <w:textAlignment w:val="baseline"/>
        <w:rPr>
          <w:ins w:id="57" w:author="DOCOMO_Kenta_r2" w:date="2025-02-01T15:43:00Z"/>
          <w:lang w:val="en-US" w:eastAsia="ja-JP"/>
        </w:rPr>
      </w:pPr>
      <w:ins w:id="58" w:author="DOCOMO_Kenta_r2" w:date="2025-02-01T15:43:00Z">
        <w:r w:rsidRPr="00EE2997">
          <w:rPr>
            <w:lang w:val="en-US" w:eastAsia="ja-JP"/>
          </w:rPr>
          <w:t>Mobile operator Z, upon receiving the request, sets up the routing from the cameras on X to the resources within the network and initiates processing resources to provide the compute offload service.</w:t>
        </w:r>
      </w:ins>
    </w:p>
    <w:p w14:paraId="51FAC358" w14:textId="77777777" w:rsidR="00EE2997" w:rsidRPr="00EE2997" w:rsidRDefault="00EE2997" w:rsidP="00B725F4">
      <w:pPr>
        <w:overflowPunct w:val="0"/>
        <w:autoSpaceDE w:val="0"/>
        <w:autoSpaceDN w:val="0"/>
        <w:adjustRightInd w:val="0"/>
        <w:ind w:left="720"/>
        <w:contextualSpacing/>
        <w:textAlignment w:val="baseline"/>
        <w:rPr>
          <w:ins w:id="59" w:author="DOCOMO_Kenta_r2" w:date="2025-02-01T15:43:00Z"/>
          <w:lang w:val="en-US" w:eastAsia="ja-JP"/>
        </w:rPr>
      </w:pPr>
    </w:p>
    <w:p w14:paraId="7B4D9F6D" w14:textId="53BEAED6" w:rsidR="00F338F5" w:rsidRPr="00B725F4" w:rsidRDefault="00EE2997" w:rsidP="00B725F4">
      <w:pPr>
        <w:numPr>
          <w:ilvl w:val="0"/>
          <w:numId w:val="6"/>
        </w:numPr>
        <w:overflowPunct w:val="0"/>
        <w:autoSpaceDE w:val="0"/>
        <w:autoSpaceDN w:val="0"/>
        <w:adjustRightInd w:val="0"/>
        <w:contextualSpacing/>
        <w:textAlignment w:val="baseline"/>
        <w:rPr>
          <w:ins w:id="60" w:author="Kenta Yamauchi (山内 健太)" w:date="2024-10-30T14:16:00Z" w16du:dateUtc="2024-10-30T05:16:00Z"/>
          <w:lang w:val="en-US" w:eastAsia="ja-JP"/>
        </w:rPr>
      </w:pPr>
      <w:ins w:id="61" w:author="DOCOMO_Kenta_r2" w:date="2025-02-01T15:43:00Z">
        <w:r w:rsidRPr="00EE2997">
          <w:rPr>
            <w:lang w:val="en-US" w:eastAsia="ja-JP"/>
          </w:rPr>
          <w:t>X transmits the camera footage to the resources within operator Z's network, where AI-based video analysis is performed. The results of the video analysis are sent to Y, and if any anomalies are detected, prompt action is taken.</w:t>
        </w:r>
      </w:ins>
    </w:p>
    <w:p w14:paraId="6BEA0EE8" w14:textId="38DDB7C1" w:rsidR="00F338F5" w:rsidRPr="008A18C6" w:rsidRDefault="0090184C" w:rsidP="00F338F5">
      <w:pPr>
        <w:keepNext/>
        <w:keepLines/>
        <w:overflowPunct w:val="0"/>
        <w:autoSpaceDE w:val="0"/>
        <w:autoSpaceDN w:val="0"/>
        <w:adjustRightInd w:val="0"/>
        <w:spacing w:before="120"/>
        <w:ind w:left="1134" w:hanging="1134"/>
        <w:textAlignment w:val="baseline"/>
        <w:outlineLvl w:val="2"/>
        <w:rPr>
          <w:ins w:id="62" w:author="Kenta Yamauchi (山内 健太)" w:date="2024-10-30T14:16:00Z" w16du:dateUtc="2024-10-30T05:16:00Z"/>
          <w:rFonts w:ascii="Arial" w:eastAsia="Times New Roman" w:hAnsi="Arial"/>
          <w:sz w:val="28"/>
          <w:lang w:val="en-US" w:eastAsia="ja-JP"/>
        </w:rPr>
      </w:pPr>
      <w:ins w:id="63" w:author="Kenta Yamauchi (山内 健太)" w:date="2024-11-06T14:28:00Z" w16du:dateUtc="2024-11-06T05:28:00Z">
        <w:r>
          <w:rPr>
            <w:rFonts w:ascii="Arial" w:hAnsi="Arial" w:hint="eastAsia"/>
            <w:sz w:val="28"/>
            <w:lang w:val="nl-NL" w:eastAsia="ja-JP"/>
          </w:rPr>
          <w:t>6</w:t>
        </w:r>
      </w:ins>
      <w:ins w:id="64" w:author="Kenta Yamauchi (山内 健太)" w:date="2024-10-30T14:16:00Z" w16du:dateUtc="2024-10-30T05:16:00Z">
        <w:r w:rsidR="00F338F5" w:rsidRPr="008A18C6">
          <w:rPr>
            <w:rFonts w:ascii="Arial" w:eastAsia="Times New Roman" w:hAnsi="Arial"/>
            <w:sz w:val="28"/>
            <w:lang w:val="nl-NL" w:eastAsia="ja-JP"/>
          </w:rPr>
          <w:t>.x.4</w:t>
        </w:r>
        <w:r w:rsidR="00F338F5" w:rsidRPr="008A18C6">
          <w:rPr>
            <w:rFonts w:ascii="Arial" w:eastAsia="Times New Roman" w:hAnsi="Arial"/>
            <w:sz w:val="28"/>
            <w:lang w:val="en-US" w:eastAsia="ja-JP"/>
          </w:rPr>
          <w:tab/>
        </w:r>
        <w:r w:rsidR="00F338F5" w:rsidRPr="008A18C6">
          <w:rPr>
            <w:rFonts w:ascii="Arial" w:eastAsia="Times New Roman" w:hAnsi="Arial"/>
            <w:sz w:val="28"/>
            <w:lang w:val="nl-NL" w:eastAsia="ja-JP"/>
          </w:rPr>
          <w:t>Post-conditions</w:t>
        </w:r>
        <w:bookmarkEnd w:id="45"/>
        <w:bookmarkEnd w:id="46"/>
      </w:ins>
    </w:p>
    <w:p w14:paraId="0D4AD34B" w14:textId="2C498E3D" w:rsidR="00F338F5" w:rsidRPr="008A18C6" w:rsidRDefault="00437D0A" w:rsidP="00F338F5">
      <w:pPr>
        <w:rPr>
          <w:ins w:id="65" w:author="Kenta Yamauchi (山内 健太)" w:date="2024-10-30T14:16:00Z" w16du:dateUtc="2024-10-30T05:16:00Z"/>
          <w:lang w:eastAsia="ja-JP"/>
        </w:rPr>
      </w:pPr>
      <w:ins w:id="66" w:author="DOCOMO_Kenta_r2" w:date="2025-02-01T21:16:00Z" w16du:dateUtc="2025-02-01T12:16:00Z">
        <w:r w:rsidRPr="00437D0A">
          <w:rPr>
            <w:lang w:val="en-US" w:eastAsia="ja-JP"/>
          </w:rPr>
          <w:t>Y was able to apply AI-based video analysis to real-time infrastructure inspections by leveraging network-based processing resource offloading.</w:t>
        </w:r>
      </w:ins>
    </w:p>
    <w:p w14:paraId="0A98A536" w14:textId="28E2CFC6" w:rsidR="00F338F5" w:rsidRPr="008A18C6" w:rsidRDefault="0090184C" w:rsidP="00F338F5">
      <w:pPr>
        <w:pStyle w:val="3"/>
        <w:rPr>
          <w:ins w:id="67" w:author="Kenta Yamauchi (山内 健太)" w:date="2024-10-30T14:16:00Z" w16du:dateUtc="2024-10-30T05:16:00Z"/>
        </w:rPr>
      </w:pPr>
      <w:ins w:id="68" w:author="Kenta Yamauchi (山内 健太)" w:date="2024-11-06T14:28:00Z" w16du:dateUtc="2024-11-06T05:28:00Z">
        <w:r>
          <w:rPr>
            <w:rFonts w:hint="eastAsia"/>
            <w:lang w:eastAsia="ja-JP"/>
          </w:rPr>
          <w:t>6</w:t>
        </w:r>
      </w:ins>
      <w:ins w:id="69" w:author="Kenta Yamauchi (山内 健太)" w:date="2024-10-30T14:16:00Z" w16du:dateUtc="2024-10-30T05:16:00Z">
        <w:r w:rsidR="00F338F5" w:rsidRPr="008A18C6">
          <w:t>.x.</w:t>
        </w:r>
        <w:r w:rsidR="00F338F5" w:rsidRPr="008A18C6">
          <w:rPr>
            <w:rFonts w:hint="eastAsia"/>
            <w:lang w:eastAsia="ja-JP"/>
          </w:rPr>
          <w:t>5</w:t>
        </w:r>
        <w:r w:rsidR="00F338F5" w:rsidRPr="008A18C6">
          <w:tab/>
          <w:t>Existing features partly or fully covering the use cases functionality</w:t>
        </w:r>
      </w:ins>
    </w:p>
    <w:p w14:paraId="1D06CE9A" w14:textId="7103DB86" w:rsidR="00F338F5" w:rsidRPr="008A18C6" w:rsidRDefault="009328E2" w:rsidP="00F338F5">
      <w:pPr>
        <w:rPr>
          <w:ins w:id="70" w:author="Kenta Yamauchi (山内 健太)" w:date="2024-10-30T14:16:00Z" w16du:dateUtc="2024-10-30T05:16:00Z"/>
          <w:lang w:eastAsia="ja-JP"/>
        </w:rPr>
      </w:pPr>
      <w:ins w:id="71" w:author="DOCOMO_Kenta_r2" w:date="2025-02-04T08:47:00Z" w16du:dateUtc="2025-02-03T23:47:00Z">
        <w:r>
          <w:rPr>
            <w:rFonts w:hint="eastAsia"/>
            <w:lang w:eastAsia="ja-JP"/>
          </w:rPr>
          <w:t>S</w:t>
        </w:r>
        <w:r w:rsidRPr="009328E2">
          <w:rPr>
            <w:lang w:eastAsia="ja-JP"/>
          </w:rPr>
          <w:t>olution for QoS modification based on communication requirements from application is specified in clause 4.15.6.6 of TS 23.502 [30]</w:t>
        </w:r>
      </w:ins>
      <w:ins w:id="72" w:author="Kenta Yamauchi (山内 健太)" w:date="2024-10-30T14:16:00Z" w16du:dateUtc="2024-10-30T05:16:00Z">
        <w:r w:rsidR="00F338F5" w:rsidRPr="008A18C6">
          <w:rPr>
            <w:rFonts w:hint="eastAsia"/>
            <w:lang w:eastAsia="ja-JP"/>
          </w:rPr>
          <w:t>.</w:t>
        </w:r>
      </w:ins>
    </w:p>
    <w:p w14:paraId="2930B673" w14:textId="14FEBAFE" w:rsidR="00F338F5" w:rsidRPr="008A18C6" w:rsidRDefault="0090184C" w:rsidP="00F338F5">
      <w:pPr>
        <w:pStyle w:val="3"/>
        <w:rPr>
          <w:ins w:id="73" w:author="Kenta Yamauchi (山内 健太)" w:date="2024-10-30T14:16:00Z" w16du:dateUtc="2024-10-30T05:16:00Z"/>
        </w:rPr>
      </w:pPr>
      <w:ins w:id="74" w:author="Kenta Yamauchi (山内 健太)" w:date="2024-11-06T14:28:00Z" w16du:dateUtc="2024-11-06T05:28:00Z">
        <w:r>
          <w:rPr>
            <w:rFonts w:hint="eastAsia"/>
            <w:lang w:eastAsia="ja-JP"/>
          </w:rPr>
          <w:t>6</w:t>
        </w:r>
      </w:ins>
      <w:ins w:id="75" w:author="Kenta Yamauchi (山内 健太)" w:date="2024-10-30T14:16:00Z" w16du:dateUtc="2024-10-30T05:16:00Z">
        <w:r w:rsidR="00F338F5" w:rsidRPr="008A18C6">
          <w:t>.x.</w:t>
        </w:r>
        <w:r w:rsidR="00F338F5" w:rsidRPr="008A18C6">
          <w:rPr>
            <w:rFonts w:hint="eastAsia"/>
            <w:lang w:eastAsia="ja-JP"/>
          </w:rPr>
          <w:t>6</w:t>
        </w:r>
        <w:r w:rsidR="00F338F5" w:rsidRPr="008A18C6">
          <w:tab/>
          <w:t>Potential New Requirements needed to support the use case</w:t>
        </w:r>
      </w:ins>
    </w:p>
    <w:p w14:paraId="4CD41EB6" w14:textId="7DC77A72" w:rsidR="00F338F5" w:rsidDel="00C90883" w:rsidRDefault="00F338F5" w:rsidP="00F338F5">
      <w:pPr>
        <w:ind w:left="1420" w:hanging="1420"/>
        <w:rPr>
          <w:ins w:id="76" w:author="DOCOMO_r2" w:date="2024-11-08T11:37:00Z" w16du:dateUtc="2024-11-08T02:37:00Z"/>
          <w:del w:id="77" w:author="DOCOMO_Kenta_r4" w:date="2025-02-19T21:35:00Z" w16du:dateUtc="2025-02-19T12:35:00Z"/>
        </w:rPr>
      </w:pPr>
      <w:ins w:id="78" w:author="Kenta Yamauchi (山内 健太)" w:date="2024-10-30T14:16:00Z" w16du:dateUtc="2024-10-30T05:16:00Z">
        <w:r w:rsidRPr="008A18C6">
          <w:t xml:space="preserve">[PR </w:t>
        </w:r>
      </w:ins>
      <w:ins w:id="79" w:author="Kenta Yamauchi (山内 健太)" w:date="2024-11-06T14:28:00Z" w16du:dateUtc="2024-11-06T05:28:00Z">
        <w:r w:rsidR="0090184C">
          <w:rPr>
            <w:rFonts w:hint="eastAsia"/>
            <w:lang w:eastAsia="ja-JP"/>
          </w:rPr>
          <w:t>6</w:t>
        </w:r>
      </w:ins>
      <w:ins w:id="80" w:author="Kenta Yamauchi (山内 健太)" w:date="2024-10-30T14:16:00Z" w16du:dateUtc="2024-10-30T05:16:00Z">
        <w:r w:rsidRPr="008A18C6">
          <w:t>.x.</w:t>
        </w:r>
      </w:ins>
      <w:ins w:id="81" w:author="Kenta Yamauchi (山内 健太)" w:date="2024-11-06T14:29:00Z" w16du:dateUtc="2024-11-06T05:29:00Z">
        <w:r w:rsidR="0090184C">
          <w:rPr>
            <w:rFonts w:hint="eastAsia"/>
            <w:lang w:eastAsia="ja-JP"/>
          </w:rPr>
          <w:t>6</w:t>
        </w:r>
      </w:ins>
      <w:ins w:id="82" w:author="Kenta Yamauchi (山内 健太)" w:date="2024-10-30T14:16:00Z" w16du:dateUtc="2024-10-30T05:16:00Z">
        <w:r w:rsidRPr="008A18C6">
          <w:t xml:space="preserve">-001] </w:t>
        </w:r>
        <w:r w:rsidRPr="008A18C6">
          <w:tab/>
        </w:r>
        <w:r w:rsidRPr="008A18C6">
          <w:rPr>
            <w:rFonts w:hint="eastAsia"/>
            <w:lang w:eastAsia="ja-JP"/>
          </w:rPr>
          <w:t>The 6G</w:t>
        </w:r>
        <w:r w:rsidRPr="008A18C6">
          <w:t xml:space="preserve"> system shall be able to</w:t>
        </w:r>
      </w:ins>
      <w:ins w:id="83" w:author="DOCOMO_Kenta_r2" w:date="2025-02-01T21:25:00Z" w16du:dateUtc="2025-02-01T12:25:00Z">
        <w:r w:rsidR="009108B0">
          <w:rPr>
            <w:rFonts w:hint="eastAsia"/>
            <w:lang w:eastAsia="ja-JP"/>
          </w:rPr>
          <w:t xml:space="preserve"> </w:t>
        </w:r>
        <w:r w:rsidR="0005772C">
          <w:rPr>
            <w:rFonts w:hint="eastAsia"/>
            <w:lang w:eastAsia="ja-JP"/>
          </w:rPr>
          <w:t>provide</w:t>
        </w:r>
        <w:r w:rsidR="009108B0">
          <w:rPr>
            <w:rFonts w:hint="eastAsia"/>
            <w:lang w:eastAsia="ja-JP"/>
          </w:rPr>
          <w:t xml:space="preserve"> means for</w:t>
        </w:r>
      </w:ins>
      <w:ins w:id="84" w:author="DOCOMO_Kenta_r2" w:date="2025-02-01T21:27:00Z" w16du:dateUtc="2025-02-01T12:27:00Z">
        <w:r w:rsidR="00041CAA">
          <w:rPr>
            <w:rFonts w:hint="eastAsia"/>
            <w:lang w:eastAsia="ja-JP"/>
          </w:rPr>
          <w:t xml:space="preserve"> authori</w:t>
        </w:r>
      </w:ins>
      <w:ins w:id="85" w:author="DOCOMO_Kenta_r2" w:date="2025-02-01T21:28:00Z" w16du:dateUtc="2025-02-01T12:28:00Z">
        <w:r w:rsidR="00041CAA">
          <w:rPr>
            <w:rFonts w:hint="eastAsia"/>
            <w:lang w:eastAsia="ja-JP"/>
          </w:rPr>
          <w:t>zed</w:t>
        </w:r>
      </w:ins>
      <w:ins w:id="86" w:author="DOCOMO_Kenta_r2" w:date="2025-02-01T21:25:00Z" w16du:dateUtc="2025-02-01T12:25:00Z">
        <w:r w:rsidR="009108B0">
          <w:rPr>
            <w:rFonts w:hint="eastAsia"/>
            <w:lang w:eastAsia="ja-JP"/>
          </w:rPr>
          <w:t xml:space="preserve"> </w:t>
        </w:r>
      </w:ins>
      <w:ins w:id="87" w:author="DOCOMO_Kenta_r2" w:date="2025-02-01T21:26:00Z" w16du:dateUtc="2025-02-01T12:26:00Z">
        <w:r w:rsidR="009108B0">
          <w:rPr>
            <w:rFonts w:hint="eastAsia"/>
            <w:lang w:eastAsia="ja-JP"/>
          </w:rPr>
          <w:t>third part</w:t>
        </w:r>
        <w:r w:rsidR="00AF2E8C">
          <w:rPr>
            <w:rFonts w:hint="eastAsia"/>
            <w:lang w:eastAsia="ja-JP"/>
          </w:rPr>
          <w:t xml:space="preserve">ies to </w:t>
        </w:r>
      </w:ins>
      <w:ins w:id="88" w:author="DOCOMO_Kenta_r2" w:date="2025-02-01T21:28:00Z" w16du:dateUtc="2025-02-01T12:28:00Z">
        <w:r w:rsidR="001E76BC">
          <w:rPr>
            <w:rFonts w:hint="eastAsia"/>
            <w:lang w:eastAsia="ja-JP"/>
          </w:rPr>
          <w:t>utilize comput</w:t>
        </w:r>
      </w:ins>
      <w:ins w:id="89" w:author="DOCOMO_Kenta_r4" w:date="2025-02-20T15:21:00Z" w16du:dateUtc="2025-02-20T06:21:00Z">
        <w:r w:rsidR="00635E5D">
          <w:rPr>
            <w:rFonts w:hint="eastAsia"/>
            <w:lang w:eastAsia="ja-JP"/>
          </w:rPr>
          <w:t>ing</w:t>
        </w:r>
      </w:ins>
      <w:ins w:id="90" w:author="DOCOMO_Kenta_r2" w:date="2025-02-01T21:28:00Z" w16du:dateUtc="2025-02-01T12:28:00Z">
        <w:del w:id="91" w:author="DOCOMO_Kenta_r4" w:date="2025-02-20T15:21:00Z" w16du:dateUtc="2025-02-20T06:21:00Z">
          <w:r w:rsidR="001E76BC" w:rsidDel="00635E5D">
            <w:rPr>
              <w:rFonts w:hint="eastAsia"/>
              <w:lang w:eastAsia="ja-JP"/>
            </w:rPr>
            <w:delText>e</w:delText>
          </w:r>
        </w:del>
        <w:r w:rsidR="001E76BC">
          <w:rPr>
            <w:rFonts w:hint="eastAsia"/>
            <w:lang w:eastAsia="ja-JP"/>
          </w:rPr>
          <w:t xml:space="preserve"> resources in the</w:t>
        </w:r>
      </w:ins>
      <w:ins w:id="92" w:author="DOCOMO_Kenta_r4" w:date="2025-02-19T21:34:00Z" w16du:dateUtc="2025-02-19T12:34:00Z">
        <w:r w:rsidR="00170F4D">
          <w:rPr>
            <w:rFonts w:hint="eastAsia"/>
            <w:lang w:eastAsia="ja-JP"/>
          </w:rPr>
          <w:t xml:space="preserve"> </w:t>
        </w:r>
      </w:ins>
      <w:ins w:id="93" w:author="DOCOMO_Kenta_r4" w:date="2025-02-19T22:08:00Z" w16du:dateUtc="2025-02-19T13:08:00Z">
        <w:r w:rsidR="00004F13">
          <w:rPr>
            <w:rFonts w:hint="eastAsia"/>
            <w:lang w:eastAsia="ja-JP"/>
          </w:rPr>
          <w:t>service hosting environment</w:t>
        </w:r>
      </w:ins>
      <w:ins w:id="94" w:author="DOCOMO_Kenta_r2" w:date="2025-02-01T21:28:00Z" w16du:dateUtc="2025-02-01T12:28:00Z">
        <w:r w:rsidR="006E7842">
          <w:rPr>
            <w:rFonts w:hint="eastAsia"/>
            <w:lang w:eastAsia="ja-JP"/>
          </w:rPr>
          <w:t xml:space="preserve">. </w:t>
        </w:r>
      </w:ins>
    </w:p>
    <w:p w14:paraId="1DBC69A7" w14:textId="4DCB1726" w:rsidR="00F25774" w:rsidDel="00C90883" w:rsidRDefault="00F25774">
      <w:pPr>
        <w:rPr>
          <w:del w:id="95" w:author="DOCOMO_Kenta_r4" w:date="2025-02-19T21:35:00Z" w16du:dateUtc="2025-02-19T12:35:00Z"/>
          <w:lang w:eastAsia="ja-JP"/>
        </w:rPr>
        <w:pPrChange w:id="96" w:author="DOCOMO_Kenta_r4" w:date="2025-02-19T21:35:00Z" w16du:dateUtc="2025-02-19T12:35:00Z">
          <w:pPr>
            <w:ind w:left="1420" w:hanging="1420"/>
          </w:pPr>
        </w:pPrChange>
      </w:pPr>
      <w:ins w:id="97" w:author="DOCOMO_r2" w:date="2024-11-08T11:37:00Z" w16du:dateUtc="2024-11-08T02:37:00Z">
        <w:del w:id="98" w:author="DOCOMO_Kenta_r4" w:date="2025-02-19T21:35:00Z" w16du:dateUtc="2025-02-19T12:35:00Z">
          <w:r w:rsidRPr="008A18C6" w:rsidDel="00C90883">
            <w:delText xml:space="preserve">[PR </w:delText>
          </w:r>
          <w:r w:rsidDel="00C90883">
            <w:rPr>
              <w:rFonts w:hint="eastAsia"/>
              <w:lang w:eastAsia="ja-JP"/>
            </w:rPr>
            <w:delText>6</w:delText>
          </w:r>
          <w:r w:rsidRPr="008A18C6" w:rsidDel="00C90883">
            <w:delText>.x.</w:delText>
          </w:r>
          <w:r w:rsidDel="00C90883">
            <w:rPr>
              <w:rFonts w:hint="eastAsia"/>
              <w:lang w:eastAsia="ja-JP"/>
            </w:rPr>
            <w:delText>6</w:delText>
          </w:r>
          <w:r w:rsidRPr="008A18C6" w:rsidDel="00C90883">
            <w:delText xml:space="preserve">-002] </w:delText>
          </w:r>
          <w:r w:rsidRPr="008A18C6" w:rsidDel="00C90883">
            <w:tab/>
          </w:r>
          <w:r w:rsidRPr="008A18C6" w:rsidDel="00C90883">
            <w:rPr>
              <w:rFonts w:hint="eastAsia"/>
              <w:lang w:eastAsia="ja-JP"/>
            </w:rPr>
            <w:delText>The</w:delText>
          </w:r>
          <w:r w:rsidRPr="008A18C6" w:rsidDel="00C90883">
            <w:delText xml:space="preserve"> </w:delText>
          </w:r>
          <w:r w:rsidRPr="008A18C6" w:rsidDel="00C90883">
            <w:rPr>
              <w:rFonts w:hint="eastAsia"/>
              <w:lang w:eastAsia="ja-JP"/>
            </w:rPr>
            <w:delText>6G</w:delText>
          </w:r>
          <w:r w:rsidRPr="008A18C6" w:rsidDel="00C90883">
            <w:delText xml:space="preserve"> system shall be able to </w:delText>
          </w:r>
        </w:del>
      </w:ins>
      <w:ins w:id="99" w:author="DOCOMO_Kenta_r2" w:date="2025-02-01T21:30:00Z" w16du:dateUtc="2025-02-01T12:30:00Z">
        <w:del w:id="100" w:author="DOCOMO_Kenta_r4" w:date="2025-02-19T21:35:00Z" w16du:dateUtc="2025-02-19T12:35:00Z">
          <w:r w:rsidR="00A27BCD" w:rsidDel="00C90883">
            <w:rPr>
              <w:rFonts w:hint="eastAsia"/>
              <w:lang w:eastAsia="ja-JP"/>
            </w:rPr>
            <w:delText>support</w:delText>
          </w:r>
        </w:del>
      </w:ins>
      <w:ins w:id="101" w:author="DOCOMO_Kenta_r2" w:date="2025-02-01T21:31:00Z" w16du:dateUtc="2025-02-01T12:31:00Z">
        <w:del w:id="102" w:author="DOCOMO_Kenta_r4" w:date="2025-02-19T21:35:00Z" w16du:dateUtc="2025-02-19T12:35:00Z">
          <w:r w:rsidR="00BE1A06" w:rsidDel="00C90883">
            <w:rPr>
              <w:rFonts w:hint="eastAsia"/>
              <w:lang w:eastAsia="ja-JP"/>
            </w:rPr>
            <w:delText xml:space="preserve"> </w:delText>
          </w:r>
        </w:del>
      </w:ins>
      <w:ins w:id="103" w:author="DOCOMO_Kenta_r2" w:date="2025-02-01T21:37:00Z" w16du:dateUtc="2025-02-01T12:37:00Z">
        <w:del w:id="104" w:author="DOCOMO_Kenta_r4" w:date="2025-02-19T21:35:00Z" w16du:dateUtc="2025-02-19T12:35:00Z">
          <w:r w:rsidR="002654C5" w:rsidDel="00C90883">
            <w:rPr>
              <w:lang w:eastAsia="ja-JP"/>
            </w:rPr>
            <w:delText>service</w:delText>
          </w:r>
          <w:r w:rsidR="002654C5" w:rsidDel="00C90883">
            <w:rPr>
              <w:rFonts w:hint="eastAsia"/>
              <w:lang w:eastAsia="ja-JP"/>
            </w:rPr>
            <w:delText xml:space="preserve"> continuity </w:delText>
          </w:r>
          <w:r w:rsidR="0015171C" w:rsidDel="00C90883">
            <w:rPr>
              <w:rFonts w:hint="eastAsia"/>
              <w:lang w:eastAsia="ja-JP"/>
            </w:rPr>
            <w:delText xml:space="preserve">for </w:delText>
          </w:r>
        </w:del>
      </w:ins>
      <w:ins w:id="105" w:author="DOCOMO_Kenta_r2" w:date="2025-02-01T21:38:00Z" w16du:dateUtc="2025-02-01T12:38:00Z">
        <w:del w:id="106" w:author="DOCOMO_Kenta_r4" w:date="2025-02-19T21:35:00Z" w16du:dateUtc="2025-02-19T12:35:00Z">
          <w:r w:rsidR="0023691B" w:rsidDel="00C90883">
            <w:rPr>
              <w:rFonts w:hint="eastAsia"/>
              <w:lang w:eastAsia="ja-JP"/>
            </w:rPr>
            <w:delText xml:space="preserve">compute offloading </w:delText>
          </w:r>
        </w:del>
      </w:ins>
      <w:ins w:id="107" w:author="DOCOMO_Kenta_r2" w:date="2025-02-01T21:39:00Z" w16du:dateUtc="2025-02-01T12:39:00Z">
        <w:del w:id="108" w:author="DOCOMO_Kenta_r4" w:date="2025-02-19T21:35:00Z" w16du:dateUtc="2025-02-19T12:35:00Z">
          <w:r w:rsidR="00022670" w:rsidDel="00C90883">
            <w:rPr>
              <w:rFonts w:hint="eastAsia"/>
              <w:lang w:eastAsia="ja-JP"/>
            </w:rPr>
            <w:delText xml:space="preserve">to </w:delText>
          </w:r>
          <w:r w:rsidR="00022670" w:rsidDel="00C90883">
            <w:rPr>
              <w:lang w:eastAsia="ja-JP"/>
            </w:rPr>
            <w:delText>operator</w:delText>
          </w:r>
          <w:r w:rsidR="00022670" w:rsidDel="00C90883">
            <w:rPr>
              <w:rFonts w:hint="eastAsia"/>
              <w:lang w:eastAsia="ja-JP"/>
            </w:rPr>
            <w:delText xml:space="preserve"> netw</w:delText>
          </w:r>
        </w:del>
      </w:ins>
      <w:ins w:id="109" w:author="DOCOMO_Kenta_r2" w:date="2025-02-01T21:40:00Z" w16du:dateUtc="2025-02-01T12:40:00Z">
        <w:del w:id="110" w:author="DOCOMO_Kenta_r4" w:date="2025-02-19T21:35:00Z" w16du:dateUtc="2025-02-19T12:35:00Z">
          <w:r w:rsidR="00022670" w:rsidDel="00C90883">
            <w:rPr>
              <w:rFonts w:hint="eastAsia"/>
              <w:lang w:eastAsia="ja-JP"/>
            </w:rPr>
            <w:delText>o</w:delText>
          </w:r>
        </w:del>
      </w:ins>
      <w:ins w:id="111" w:author="DOCOMO_Kenta_r2" w:date="2025-02-01T21:39:00Z" w16du:dateUtc="2025-02-01T12:39:00Z">
        <w:del w:id="112" w:author="DOCOMO_Kenta_r4" w:date="2025-02-19T21:35:00Z" w16du:dateUtc="2025-02-19T12:35:00Z">
          <w:r w:rsidR="00022670" w:rsidDel="00C90883">
            <w:rPr>
              <w:rFonts w:hint="eastAsia"/>
              <w:lang w:eastAsia="ja-JP"/>
            </w:rPr>
            <w:delText>rk.</w:delText>
          </w:r>
        </w:del>
      </w:ins>
    </w:p>
    <w:p w14:paraId="66F0461F" w14:textId="77777777" w:rsidR="00CC203D" w:rsidRPr="002654C5" w:rsidRDefault="00CC203D" w:rsidP="00C90883">
      <w:pPr>
        <w:ind w:left="1420" w:hanging="1420"/>
        <w:rPr>
          <w:ins w:id="113" w:author="DOCOMO_Kenta_r2" w:date="2025-02-01T21:46:00Z" w16du:dateUtc="2025-02-01T12:46:00Z"/>
          <w:lang w:eastAsia="ja-JP"/>
        </w:rPr>
      </w:pPr>
    </w:p>
    <w:p w14:paraId="5128C7CE" w14:textId="6E8048FA" w:rsidR="006E7842" w:rsidDel="008C2B19" w:rsidRDefault="00D23B48" w:rsidP="00F25774">
      <w:pPr>
        <w:ind w:left="1420" w:hanging="1420"/>
        <w:rPr>
          <w:ins w:id="114" w:author="DOCOMO_Kenta_r2" w:date="2025-02-01T21:41:00Z" w16du:dateUtc="2025-02-01T12:41:00Z"/>
          <w:del w:id="115" w:author="DOCOMO_Kenta_r4" w:date="2025-02-19T21:58:00Z" w16du:dateUtc="2025-02-19T12:58:00Z"/>
          <w:lang w:eastAsia="ja-JP"/>
        </w:rPr>
      </w:pPr>
      <w:ins w:id="116" w:author="DOCOMO_Kenta_r2" w:date="2025-02-01T21:40:00Z" w16du:dateUtc="2025-02-01T12:40:00Z">
        <w:del w:id="117" w:author="DOCOMO_Kenta_r4" w:date="2025-02-19T21:58:00Z" w16du:dateUtc="2025-02-19T12:58:00Z">
          <w:r w:rsidRPr="008A18C6" w:rsidDel="008C2B19">
            <w:delText xml:space="preserve">[PR </w:delText>
          </w:r>
          <w:r w:rsidDel="008C2B19">
            <w:rPr>
              <w:rFonts w:hint="eastAsia"/>
              <w:lang w:eastAsia="ja-JP"/>
            </w:rPr>
            <w:delText>6</w:delText>
          </w:r>
          <w:r w:rsidRPr="008A18C6" w:rsidDel="008C2B19">
            <w:delText>.x.</w:delText>
          </w:r>
          <w:r w:rsidDel="008C2B19">
            <w:rPr>
              <w:rFonts w:hint="eastAsia"/>
              <w:lang w:eastAsia="ja-JP"/>
            </w:rPr>
            <w:delText>6</w:delText>
          </w:r>
          <w:r w:rsidRPr="008A18C6" w:rsidDel="008C2B19">
            <w:delText>-00</w:delText>
          </w:r>
          <w:r w:rsidDel="008C2B19">
            <w:rPr>
              <w:rFonts w:hint="eastAsia"/>
              <w:lang w:eastAsia="ja-JP"/>
            </w:rPr>
            <w:delText>3</w:delText>
          </w:r>
          <w:r w:rsidRPr="008A18C6" w:rsidDel="008C2B19">
            <w:delText xml:space="preserve">] </w:delText>
          </w:r>
          <w:r w:rsidRPr="008A18C6" w:rsidDel="008C2B19">
            <w:tab/>
          </w:r>
          <w:r w:rsidRPr="008A18C6" w:rsidDel="008C2B19">
            <w:rPr>
              <w:rFonts w:hint="eastAsia"/>
              <w:lang w:eastAsia="ja-JP"/>
            </w:rPr>
            <w:delText>The</w:delText>
          </w:r>
          <w:r w:rsidRPr="008A18C6" w:rsidDel="008C2B19">
            <w:delText xml:space="preserve"> </w:delText>
          </w:r>
          <w:r w:rsidRPr="008A18C6" w:rsidDel="008C2B19">
            <w:rPr>
              <w:rFonts w:hint="eastAsia"/>
              <w:lang w:eastAsia="ja-JP"/>
            </w:rPr>
            <w:delText>6G</w:delText>
          </w:r>
          <w:r w:rsidRPr="008A18C6" w:rsidDel="008C2B19">
            <w:delText xml:space="preserve"> system shall be able to </w:delText>
          </w:r>
          <w:r w:rsidDel="008C2B19">
            <w:rPr>
              <w:rFonts w:hint="eastAsia"/>
              <w:lang w:eastAsia="ja-JP"/>
            </w:rPr>
            <w:delText xml:space="preserve">support </w:delText>
          </w:r>
        </w:del>
      </w:ins>
      <w:ins w:id="118" w:author="DOCOMO_Kenta_r2" w:date="2025-02-01T21:41:00Z" w16du:dateUtc="2025-02-01T12:41:00Z">
        <w:del w:id="119" w:author="DOCOMO_Kenta_r4" w:date="2025-02-19T21:58:00Z" w16du:dateUtc="2025-02-19T12:58:00Z">
          <w:r w:rsidR="00211B76" w:rsidDel="008C2B19">
            <w:rPr>
              <w:rFonts w:hint="eastAsia"/>
              <w:lang w:eastAsia="ja-JP"/>
            </w:rPr>
            <w:delText>traffic routing when</w:delText>
          </w:r>
        </w:del>
      </w:ins>
      <w:ins w:id="120" w:author="DOCOMO_Kenta_r2" w:date="2025-02-01T21:40:00Z" w16du:dateUtc="2025-02-01T12:40:00Z">
        <w:del w:id="121" w:author="DOCOMO_Kenta_r4" w:date="2025-02-19T21:58:00Z" w16du:dateUtc="2025-02-19T12:58:00Z">
          <w:r w:rsidDel="008C2B19">
            <w:rPr>
              <w:rFonts w:hint="eastAsia"/>
              <w:lang w:eastAsia="ja-JP"/>
            </w:rPr>
            <w:delText xml:space="preserve"> compute offloading to </w:delText>
          </w:r>
        </w:del>
        <w:del w:id="122" w:author="DOCOMO_Kenta_r4" w:date="2025-02-19T21:44:00Z" w16du:dateUtc="2025-02-19T12:44:00Z">
          <w:r w:rsidDel="00DF56A8">
            <w:rPr>
              <w:lang w:eastAsia="ja-JP"/>
            </w:rPr>
            <w:delText>operator</w:delText>
          </w:r>
          <w:r w:rsidDel="00DF56A8">
            <w:rPr>
              <w:rFonts w:hint="eastAsia"/>
              <w:lang w:eastAsia="ja-JP"/>
            </w:rPr>
            <w:delText xml:space="preserve"> network</w:delText>
          </w:r>
        </w:del>
      </w:ins>
      <w:ins w:id="123" w:author="DOCOMO_Kenta_r2" w:date="2025-02-01T21:41:00Z" w16du:dateUtc="2025-02-01T12:41:00Z">
        <w:del w:id="124" w:author="DOCOMO_Kenta_r4" w:date="2025-02-19T21:58:00Z" w16du:dateUtc="2025-02-19T12:58:00Z">
          <w:r w:rsidR="00211B76" w:rsidDel="008C2B19">
            <w:rPr>
              <w:rFonts w:hint="eastAsia"/>
              <w:lang w:eastAsia="ja-JP"/>
            </w:rPr>
            <w:delText xml:space="preserve"> is </w:delText>
          </w:r>
          <w:r w:rsidR="00EC45E7" w:rsidDel="008C2B19">
            <w:rPr>
              <w:rFonts w:hint="eastAsia"/>
              <w:lang w:eastAsia="ja-JP"/>
            </w:rPr>
            <w:delText>requested by authorized third parties</w:delText>
          </w:r>
        </w:del>
      </w:ins>
      <w:ins w:id="125" w:author="DOCOMO_Kenta_r2" w:date="2025-02-01T21:40:00Z" w16du:dateUtc="2025-02-01T12:40:00Z">
        <w:del w:id="126" w:author="DOCOMO_Kenta_r4" w:date="2025-02-19T21:58:00Z" w16du:dateUtc="2025-02-19T12:58:00Z">
          <w:r w:rsidDel="008C2B19">
            <w:rPr>
              <w:rFonts w:hint="eastAsia"/>
              <w:lang w:eastAsia="ja-JP"/>
            </w:rPr>
            <w:delText>.</w:delText>
          </w:r>
        </w:del>
      </w:ins>
    </w:p>
    <w:p w14:paraId="065E1F3F" w14:textId="2A58CC7D" w:rsidR="006661FF" w:rsidDel="0032503E" w:rsidRDefault="00EC45E7" w:rsidP="006C3F47">
      <w:pPr>
        <w:ind w:left="1420" w:hanging="1420"/>
        <w:rPr>
          <w:del w:id="127" w:author="DOCOMO_Kenta_r2" w:date="2025-02-01T22:02:00Z" w16du:dateUtc="2025-02-01T13:02:00Z"/>
          <w:lang w:eastAsia="ja-JP"/>
        </w:rPr>
      </w:pPr>
      <w:ins w:id="128" w:author="DOCOMO_Kenta_r2" w:date="2025-02-01T21:42:00Z" w16du:dateUtc="2025-02-01T12:42:00Z">
        <w:r w:rsidRPr="008A18C6">
          <w:t xml:space="preserve">[PR </w:t>
        </w:r>
        <w:r>
          <w:rPr>
            <w:rFonts w:hint="eastAsia"/>
            <w:lang w:eastAsia="ja-JP"/>
          </w:rPr>
          <w:t>6</w:t>
        </w:r>
        <w:r w:rsidRPr="008A18C6">
          <w:t>.x.</w:t>
        </w:r>
        <w:r>
          <w:rPr>
            <w:rFonts w:hint="eastAsia"/>
            <w:lang w:eastAsia="ja-JP"/>
          </w:rPr>
          <w:t>6</w:t>
        </w:r>
        <w:r w:rsidRPr="008A18C6">
          <w:t>-00</w:t>
        </w:r>
      </w:ins>
      <w:ins w:id="129" w:author="DOCOMO_Kenta_r4" w:date="2025-02-19T21:58:00Z" w16du:dateUtc="2025-02-19T12:58:00Z">
        <w:r w:rsidR="008C2B19">
          <w:rPr>
            <w:rFonts w:hint="eastAsia"/>
            <w:lang w:eastAsia="ja-JP"/>
          </w:rPr>
          <w:t>2</w:t>
        </w:r>
      </w:ins>
      <w:ins w:id="130" w:author="DOCOMO_Kenta_r2" w:date="2025-02-01T21:46:00Z" w16du:dateUtc="2025-02-01T12:46:00Z">
        <w:del w:id="131" w:author="DOCOMO_Kenta_r4" w:date="2025-02-19T21:58:00Z" w16du:dateUtc="2025-02-19T12:58:00Z">
          <w:r w:rsidR="00CC203D" w:rsidDel="008C2B19">
            <w:rPr>
              <w:rFonts w:hint="eastAsia"/>
              <w:lang w:eastAsia="ja-JP"/>
            </w:rPr>
            <w:delText>4</w:delText>
          </w:r>
        </w:del>
      </w:ins>
      <w:ins w:id="132" w:author="DOCOMO_Kenta_r2" w:date="2025-02-01T21:42:00Z" w16du:dateUtc="2025-02-01T12:42:00Z">
        <w:r w:rsidRPr="008A18C6">
          <w:t xml:space="preserve">] </w:t>
        </w:r>
        <w:r w:rsidRPr="008A18C6">
          <w:tab/>
        </w:r>
        <w:r w:rsidRPr="008A18C6">
          <w:rPr>
            <w:rFonts w:hint="eastAsia"/>
            <w:lang w:eastAsia="ja-JP"/>
          </w:rPr>
          <w:t>The</w:t>
        </w:r>
        <w:r w:rsidRPr="008A18C6">
          <w:t xml:space="preserve"> </w:t>
        </w:r>
        <w:r w:rsidRPr="008A18C6">
          <w:rPr>
            <w:rFonts w:hint="eastAsia"/>
            <w:lang w:eastAsia="ja-JP"/>
          </w:rPr>
          <w:t>6G</w:t>
        </w:r>
        <w:r w:rsidRPr="008A18C6">
          <w:t xml:space="preserve"> system shall be able to </w:t>
        </w:r>
        <w:r w:rsidR="00367416">
          <w:rPr>
            <w:rFonts w:hint="eastAsia"/>
            <w:lang w:eastAsia="ja-JP"/>
          </w:rPr>
          <w:t xml:space="preserve">provide means </w:t>
        </w:r>
        <w:r w:rsidR="001F4C85">
          <w:rPr>
            <w:rFonts w:hint="eastAsia"/>
            <w:lang w:eastAsia="ja-JP"/>
          </w:rPr>
          <w:t xml:space="preserve">to </w:t>
        </w:r>
      </w:ins>
      <w:ins w:id="133" w:author="DOCOMO_Kenta_r2" w:date="2025-02-01T21:43:00Z" w16du:dateUtc="2025-02-01T12:43:00Z">
        <w:r w:rsidR="009F7BB2">
          <w:rPr>
            <w:rFonts w:hint="eastAsia"/>
            <w:lang w:eastAsia="ja-JP"/>
          </w:rPr>
          <w:t xml:space="preserve">decide allocation of </w:t>
        </w:r>
        <w:r w:rsidR="001F4C85">
          <w:rPr>
            <w:rFonts w:hint="eastAsia"/>
            <w:lang w:eastAsia="ja-JP"/>
          </w:rPr>
          <w:t>comput</w:t>
        </w:r>
      </w:ins>
      <w:ins w:id="134" w:author="DOCOMO_Kenta_r4" w:date="2025-02-20T15:21:00Z" w16du:dateUtc="2025-02-20T06:21:00Z">
        <w:r w:rsidR="00635E5D">
          <w:rPr>
            <w:rFonts w:hint="eastAsia"/>
            <w:lang w:eastAsia="ja-JP"/>
          </w:rPr>
          <w:t>ing</w:t>
        </w:r>
      </w:ins>
      <w:ins w:id="135" w:author="DOCOMO_Kenta_r2" w:date="2025-02-01T21:43:00Z" w16du:dateUtc="2025-02-01T12:43:00Z">
        <w:del w:id="136" w:author="DOCOMO_Kenta_r4" w:date="2025-02-20T15:21:00Z" w16du:dateUtc="2025-02-20T06:21:00Z">
          <w:r w:rsidR="001F4C85" w:rsidDel="00635E5D">
            <w:rPr>
              <w:rFonts w:hint="eastAsia"/>
              <w:lang w:eastAsia="ja-JP"/>
            </w:rPr>
            <w:delText>e</w:delText>
          </w:r>
        </w:del>
        <w:r w:rsidR="001F4C85">
          <w:rPr>
            <w:rFonts w:hint="eastAsia"/>
            <w:lang w:eastAsia="ja-JP"/>
          </w:rPr>
          <w:t xml:space="preserve"> resources</w:t>
        </w:r>
        <w:r w:rsidR="009F7BB2">
          <w:rPr>
            <w:rFonts w:hint="eastAsia"/>
            <w:lang w:eastAsia="ja-JP"/>
          </w:rPr>
          <w:t xml:space="preserve"> in the</w:t>
        </w:r>
      </w:ins>
      <w:ins w:id="137" w:author="DOCOMO_Kenta_r4" w:date="2025-02-19T22:08:00Z" w16du:dateUtc="2025-02-19T13:08:00Z">
        <w:r w:rsidR="00004F13">
          <w:rPr>
            <w:rFonts w:hint="eastAsia"/>
            <w:lang w:eastAsia="ja-JP"/>
          </w:rPr>
          <w:t xml:space="preserve"> service hosting environment</w:t>
        </w:r>
      </w:ins>
      <w:ins w:id="138" w:author="DOCOMO_Kenta_r2" w:date="2025-02-01T21:44:00Z" w16du:dateUtc="2025-02-01T12:44:00Z">
        <w:r w:rsidR="009F7BB2">
          <w:rPr>
            <w:rFonts w:hint="eastAsia"/>
            <w:lang w:eastAsia="ja-JP"/>
          </w:rPr>
          <w:t xml:space="preserve"> </w:t>
        </w:r>
        <w:r w:rsidR="000002C7">
          <w:rPr>
            <w:rFonts w:hint="eastAsia"/>
            <w:lang w:eastAsia="ja-JP"/>
          </w:rPr>
          <w:t xml:space="preserve">based on both requests from </w:t>
        </w:r>
        <w:r w:rsidR="000002C7">
          <w:rPr>
            <w:lang w:eastAsia="ja-JP"/>
          </w:rPr>
          <w:t>th</w:t>
        </w:r>
        <w:r w:rsidR="000002C7">
          <w:rPr>
            <w:rFonts w:hint="eastAsia"/>
            <w:lang w:eastAsia="ja-JP"/>
          </w:rPr>
          <w:t xml:space="preserve">ird parties and </w:t>
        </w:r>
        <w:r w:rsidR="00B82E5D">
          <w:rPr>
            <w:rFonts w:hint="eastAsia"/>
            <w:lang w:eastAsia="ja-JP"/>
          </w:rPr>
          <w:t xml:space="preserve">availability of </w:t>
        </w:r>
      </w:ins>
      <w:ins w:id="139" w:author="DOCOMO_Kenta_r2" w:date="2025-02-01T21:45:00Z" w16du:dateUtc="2025-02-01T12:45:00Z">
        <w:r w:rsidR="00B82E5D">
          <w:rPr>
            <w:rFonts w:hint="eastAsia"/>
            <w:lang w:eastAsia="ja-JP"/>
          </w:rPr>
          <w:t>comput</w:t>
        </w:r>
      </w:ins>
      <w:ins w:id="140" w:author="DOCOMO_Kenta_r4" w:date="2025-02-20T15:21:00Z" w16du:dateUtc="2025-02-20T06:21:00Z">
        <w:r w:rsidR="00635E5D">
          <w:rPr>
            <w:rFonts w:hint="eastAsia"/>
            <w:lang w:eastAsia="ja-JP"/>
          </w:rPr>
          <w:t>ing</w:t>
        </w:r>
      </w:ins>
      <w:ins w:id="141" w:author="DOCOMO_Kenta_r2" w:date="2025-02-01T21:45:00Z" w16du:dateUtc="2025-02-01T12:45:00Z">
        <w:del w:id="142" w:author="DOCOMO_Kenta_r4" w:date="2025-02-20T15:21:00Z" w16du:dateUtc="2025-02-20T06:21:00Z">
          <w:r w:rsidR="00B82E5D" w:rsidDel="00635E5D">
            <w:rPr>
              <w:rFonts w:hint="eastAsia"/>
              <w:lang w:eastAsia="ja-JP"/>
            </w:rPr>
            <w:delText>e</w:delText>
          </w:r>
        </w:del>
        <w:r w:rsidR="00B82E5D">
          <w:rPr>
            <w:rFonts w:hint="eastAsia"/>
            <w:lang w:eastAsia="ja-JP"/>
          </w:rPr>
          <w:t xml:space="preserve"> resources</w:t>
        </w:r>
        <w:del w:id="143" w:author="DOCOMO_Kenta_r4" w:date="2025-02-19T21:45:00Z" w16du:dateUtc="2025-02-19T12:45:00Z">
          <w:r w:rsidR="00B82E5D" w:rsidDel="00D97110">
            <w:rPr>
              <w:rFonts w:hint="eastAsia"/>
              <w:lang w:eastAsia="ja-JP"/>
            </w:rPr>
            <w:delText xml:space="preserve"> in the network</w:delText>
          </w:r>
        </w:del>
      </w:ins>
      <w:ins w:id="144" w:author="DOCOMO_Kenta_r2" w:date="2025-02-01T21:42:00Z" w16du:dateUtc="2025-02-01T12:42:00Z">
        <w:r>
          <w:rPr>
            <w:rFonts w:hint="eastAsia"/>
            <w:lang w:eastAsia="ja-JP"/>
          </w:rPr>
          <w:t>.</w:t>
        </w:r>
      </w:ins>
    </w:p>
    <w:p w14:paraId="6F097733" w14:textId="77777777" w:rsidR="0032503E" w:rsidRPr="0032503E" w:rsidRDefault="0032503E" w:rsidP="006C3F47">
      <w:pPr>
        <w:ind w:left="1420" w:hanging="1420"/>
        <w:rPr>
          <w:ins w:id="145" w:author="DOCOMO_Kenta_r2" w:date="2025-02-04T10:57:00Z" w16du:dateUtc="2025-02-04T01:57:00Z"/>
          <w:lang w:eastAsia="ja-JP"/>
        </w:rPr>
      </w:pPr>
    </w:p>
    <w:p w14:paraId="74C0C804" w14:textId="415A5BF5" w:rsidR="006E3406" w:rsidRPr="006E3406" w:rsidRDefault="006E3406" w:rsidP="006C3F47">
      <w:pPr>
        <w:ind w:left="1420" w:hanging="1420"/>
        <w:rPr>
          <w:ins w:id="146" w:author="DOCOMO_Kenta_r2" w:date="2025-02-04T08:43:00Z" w16du:dateUtc="2025-02-03T23:43:00Z"/>
          <w:lang w:eastAsia="ja-JP"/>
        </w:rPr>
      </w:pPr>
      <w:ins w:id="147" w:author="DOCOMO_Kenta_r2" w:date="2025-02-04T08:43:00Z" w16du:dateUtc="2025-02-03T23:43:00Z">
        <w:r w:rsidRPr="008A18C6">
          <w:t xml:space="preserve">[PR </w:t>
        </w:r>
        <w:r>
          <w:rPr>
            <w:rFonts w:hint="eastAsia"/>
            <w:lang w:eastAsia="ja-JP"/>
          </w:rPr>
          <w:t>6</w:t>
        </w:r>
        <w:r w:rsidRPr="008A18C6">
          <w:t>.x.</w:t>
        </w:r>
        <w:r>
          <w:rPr>
            <w:rFonts w:hint="eastAsia"/>
            <w:lang w:eastAsia="ja-JP"/>
          </w:rPr>
          <w:t>6</w:t>
        </w:r>
        <w:r w:rsidRPr="008A18C6">
          <w:t>-00</w:t>
        </w:r>
      </w:ins>
      <w:ins w:id="148" w:author="DOCOMO_Kenta_r4" w:date="2025-02-19T21:58:00Z" w16du:dateUtc="2025-02-19T12:58:00Z">
        <w:r w:rsidR="008C2B19">
          <w:rPr>
            <w:rFonts w:hint="eastAsia"/>
            <w:lang w:eastAsia="ja-JP"/>
          </w:rPr>
          <w:t>3</w:t>
        </w:r>
      </w:ins>
      <w:ins w:id="149" w:author="DOCOMO_Kenta_r2" w:date="2025-02-04T08:43:00Z" w16du:dateUtc="2025-02-03T23:43:00Z">
        <w:del w:id="150" w:author="DOCOMO_Kenta_r4" w:date="2025-02-19T21:58:00Z" w16du:dateUtc="2025-02-19T12:58:00Z">
          <w:r w:rsidDel="008C2B19">
            <w:rPr>
              <w:rFonts w:hint="eastAsia"/>
              <w:lang w:eastAsia="ja-JP"/>
            </w:rPr>
            <w:delText>5</w:delText>
          </w:r>
        </w:del>
        <w:r w:rsidRPr="008A18C6">
          <w:t xml:space="preserve">] </w:t>
        </w:r>
        <w:r w:rsidRPr="008A18C6">
          <w:tab/>
        </w:r>
        <w:r w:rsidRPr="008A18C6">
          <w:rPr>
            <w:rFonts w:hint="eastAsia"/>
            <w:lang w:eastAsia="ja-JP"/>
          </w:rPr>
          <w:t>The</w:t>
        </w:r>
        <w:r w:rsidRPr="008A18C6">
          <w:t xml:space="preserve"> </w:t>
        </w:r>
        <w:r w:rsidRPr="008A18C6">
          <w:rPr>
            <w:rFonts w:hint="eastAsia"/>
            <w:lang w:eastAsia="ja-JP"/>
          </w:rPr>
          <w:t>6G</w:t>
        </w:r>
        <w:r w:rsidRPr="008A18C6">
          <w:t xml:space="preserve"> system shall be able </w:t>
        </w:r>
      </w:ins>
      <w:ins w:id="151" w:author="DOCOMO_Kenta_r2" w:date="2025-02-04T08:46:00Z" w16du:dateUtc="2025-02-03T23:46:00Z">
        <w:r w:rsidR="00221A18">
          <w:rPr>
            <w:rFonts w:hint="eastAsia"/>
            <w:lang w:eastAsia="ja-JP"/>
          </w:rPr>
          <w:t>t</w:t>
        </w:r>
        <w:r w:rsidR="00221A18" w:rsidRPr="00221A18">
          <w:rPr>
            <w:lang w:eastAsia="ja-JP"/>
          </w:rPr>
          <w:t>o perform coordinated allocation of communication and comput</w:t>
        </w:r>
      </w:ins>
      <w:ins w:id="152" w:author="DOCOMO_Kenta_r4" w:date="2025-02-20T15:21:00Z" w16du:dateUtc="2025-02-20T06:21:00Z">
        <w:r w:rsidR="00635E5D">
          <w:rPr>
            <w:rFonts w:hint="eastAsia"/>
            <w:lang w:eastAsia="ja-JP"/>
          </w:rPr>
          <w:t>ing</w:t>
        </w:r>
      </w:ins>
      <w:ins w:id="153" w:author="DOCOMO_Kenta_r2" w:date="2025-02-04T08:46:00Z" w16du:dateUtc="2025-02-03T23:46:00Z">
        <w:del w:id="154" w:author="DOCOMO_Kenta_r4" w:date="2025-02-20T15:21:00Z" w16du:dateUtc="2025-02-20T06:21:00Z">
          <w:r w:rsidR="00221A18" w:rsidRPr="00221A18" w:rsidDel="00635E5D">
            <w:rPr>
              <w:lang w:eastAsia="ja-JP"/>
            </w:rPr>
            <w:delText>e</w:delText>
          </w:r>
        </w:del>
        <w:r w:rsidR="00221A18" w:rsidRPr="00221A18">
          <w:rPr>
            <w:lang w:eastAsia="ja-JP"/>
          </w:rPr>
          <w:t xml:space="preserve"> resources.</w:t>
        </w:r>
      </w:ins>
    </w:p>
    <w:p w14:paraId="641CC496" w14:textId="77777777" w:rsidR="00F25774" w:rsidRPr="00F25774" w:rsidRDefault="00F25774" w:rsidP="006C3F47">
      <w:pPr>
        <w:ind w:left="1420" w:hanging="1420"/>
        <w:rPr>
          <w:ins w:id="155" w:author="Kenta Yamauchi (山内 健太)" w:date="2024-10-30T14:16:00Z" w16du:dateUtc="2024-10-30T05:16:00Z"/>
          <w:lang w:eastAsia="ja-JP"/>
        </w:rPr>
      </w:pPr>
    </w:p>
    <w:p w14:paraId="39C93881" w14:textId="738CE90D" w:rsidR="0009108F" w:rsidRPr="00BF48E3" w:rsidRDefault="0009108F" w:rsidP="0009108F">
      <w:pPr>
        <w:pBdr>
          <w:top w:val="single" w:sz="4" w:space="1" w:color="auto"/>
          <w:left w:val="single" w:sz="4" w:space="4" w:color="auto"/>
          <w:bottom w:val="single" w:sz="4" w:space="1" w:color="auto"/>
          <w:right w:val="single" w:sz="4" w:space="4" w:color="auto"/>
        </w:pBdr>
        <w:jc w:val="center"/>
        <w:rPr>
          <w:rFonts w:ascii="Arial" w:hAnsi="Arial" w:cs="Arial"/>
          <w:color w:val="0000FF"/>
          <w:sz w:val="28"/>
          <w:szCs w:val="28"/>
        </w:rPr>
      </w:pPr>
      <w:r w:rsidRPr="00BF48E3">
        <w:rPr>
          <w:rFonts w:ascii="Arial" w:hAnsi="Arial" w:cs="Arial"/>
          <w:color w:val="0000FF"/>
          <w:sz w:val="28"/>
          <w:szCs w:val="28"/>
        </w:rPr>
        <w:t xml:space="preserve">* * * </w:t>
      </w:r>
      <w:r w:rsidR="005233EF" w:rsidRPr="00BF48E3">
        <w:rPr>
          <w:rFonts w:ascii="Arial" w:hAnsi="Arial" w:cs="Arial"/>
          <w:color w:val="0000FF"/>
          <w:sz w:val="28"/>
          <w:szCs w:val="28"/>
        </w:rPr>
        <w:t>End of</w:t>
      </w:r>
      <w:r w:rsidRPr="00BF48E3">
        <w:rPr>
          <w:rFonts w:ascii="Arial" w:hAnsi="Arial" w:cs="Arial"/>
          <w:color w:val="0000FF"/>
          <w:sz w:val="28"/>
          <w:szCs w:val="28"/>
        </w:rPr>
        <w:t xml:space="preserve"> Change * * * *</w:t>
      </w:r>
    </w:p>
    <w:p w14:paraId="6AE5F0B0" w14:textId="77777777" w:rsidR="00080512" w:rsidRPr="00BF48E3" w:rsidRDefault="00080512" w:rsidP="0009108F"/>
    <w:sectPr w:rsidR="00080512" w:rsidRPr="00BF48E3">
      <w:footerReference w:type="default" r:id="rId1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235B3" w14:textId="77777777" w:rsidR="004C15F1" w:rsidRDefault="004C15F1">
      <w:r>
        <w:separator/>
      </w:r>
    </w:p>
  </w:endnote>
  <w:endnote w:type="continuationSeparator" w:id="0">
    <w:p w14:paraId="062736AE" w14:textId="77777777" w:rsidR="004C15F1" w:rsidRDefault="004C15F1">
      <w:r>
        <w:continuationSeparator/>
      </w:r>
    </w:p>
  </w:endnote>
  <w:endnote w:type="continuationNotice" w:id="1">
    <w:p w14:paraId="4AEC89BF" w14:textId="77777777" w:rsidR="004C15F1" w:rsidRDefault="004C15F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FFD65" w14:textId="77777777" w:rsidR="00597B11" w:rsidRDefault="00597B11">
    <w:pPr>
      <w:pStyle w:val="a4"/>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589B5" w14:textId="77777777" w:rsidR="004C15F1" w:rsidRDefault="004C15F1">
      <w:r>
        <w:separator/>
      </w:r>
    </w:p>
  </w:footnote>
  <w:footnote w:type="continuationSeparator" w:id="0">
    <w:p w14:paraId="44DB3EA2" w14:textId="77777777" w:rsidR="004C15F1" w:rsidRDefault="004C15F1">
      <w:r>
        <w:continuationSeparator/>
      </w:r>
    </w:p>
  </w:footnote>
  <w:footnote w:type="continuationNotice" w:id="1">
    <w:p w14:paraId="2B1C7127" w14:textId="77777777" w:rsidR="004C15F1" w:rsidRDefault="004C15F1">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7EF6949"/>
    <w:multiLevelType w:val="hybridMultilevel"/>
    <w:tmpl w:val="1E2850EA"/>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E336FE"/>
    <w:multiLevelType w:val="hybridMultilevel"/>
    <w:tmpl w:val="F06E48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570A3"/>
    <w:multiLevelType w:val="hybridMultilevel"/>
    <w:tmpl w:val="D5B2CB3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67DA56F2"/>
    <w:multiLevelType w:val="hybridMultilevel"/>
    <w:tmpl w:val="A85671C4"/>
    <w:lvl w:ilvl="0" w:tplc="FB82505C">
      <w:start w:val="1"/>
      <w:numFmt w:val="bullet"/>
      <w:lvlText w:val="•"/>
      <w:lvlJc w:val="left"/>
      <w:pPr>
        <w:tabs>
          <w:tab w:val="num" w:pos="720"/>
        </w:tabs>
        <w:ind w:left="720" w:hanging="360"/>
      </w:pPr>
      <w:rPr>
        <w:rFonts w:ascii="Arial" w:hAnsi="Arial" w:hint="default"/>
      </w:rPr>
    </w:lvl>
    <w:lvl w:ilvl="1" w:tplc="39F4BFB0" w:tentative="1">
      <w:start w:val="1"/>
      <w:numFmt w:val="bullet"/>
      <w:lvlText w:val="•"/>
      <w:lvlJc w:val="left"/>
      <w:pPr>
        <w:tabs>
          <w:tab w:val="num" w:pos="1440"/>
        </w:tabs>
        <w:ind w:left="1440" w:hanging="360"/>
      </w:pPr>
      <w:rPr>
        <w:rFonts w:ascii="Arial" w:hAnsi="Arial" w:hint="default"/>
      </w:rPr>
    </w:lvl>
    <w:lvl w:ilvl="2" w:tplc="7BBE9CBE" w:tentative="1">
      <w:start w:val="1"/>
      <w:numFmt w:val="bullet"/>
      <w:lvlText w:val="•"/>
      <w:lvlJc w:val="left"/>
      <w:pPr>
        <w:tabs>
          <w:tab w:val="num" w:pos="2160"/>
        </w:tabs>
        <w:ind w:left="2160" w:hanging="360"/>
      </w:pPr>
      <w:rPr>
        <w:rFonts w:ascii="Arial" w:hAnsi="Arial" w:hint="default"/>
      </w:rPr>
    </w:lvl>
    <w:lvl w:ilvl="3" w:tplc="D23A7A84" w:tentative="1">
      <w:start w:val="1"/>
      <w:numFmt w:val="bullet"/>
      <w:lvlText w:val="•"/>
      <w:lvlJc w:val="left"/>
      <w:pPr>
        <w:tabs>
          <w:tab w:val="num" w:pos="2880"/>
        </w:tabs>
        <w:ind w:left="2880" w:hanging="360"/>
      </w:pPr>
      <w:rPr>
        <w:rFonts w:ascii="Arial" w:hAnsi="Arial" w:hint="default"/>
      </w:rPr>
    </w:lvl>
    <w:lvl w:ilvl="4" w:tplc="A95E2AD0" w:tentative="1">
      <w:start w:val="1"/>
      <w:numFmt w:val="bullet"/>
      <w:lvlText w:val="•"/>
      <w:lvlJc w:val="left"/>
      <w:pPr>
        <w:tabs>
          <w:tab w:val="num" w:pos="3600"/>
        </w:tabs>
        <w:ind w:left="3600" w:hanging="360"/>
      </w:pPr>
      <w:rPr>
        <w:rFonts w:ascii="Arial" w:hAnsi="Arial" w:hint="default"/>
      </w:rPr>
    </w:lvl>
    <w:lvl w:ilvl="5" w:tplc="F4308D20" w:tentative="1">
      <w:start w:val="1"/>
      <w:numFmt w:val="bullet"/>
      <w:lvlText w:val="•"/>
      <w:lvlJc w:val="left"/>
      <w:pPr>
        <w:tabs>
          <w:tab w:val="num" w:pos="4320"/>
        </w:tabs>
        <w:ind w:left="4320" w:hanging="360"/>
      </w:pPr>
      <w:rPr>
        <w:rFonts w:ascii="Arial" w:hAnsi="Arial" w:hint="default"/>
      </w:rPr>
    </w:lvl>
    <w:lvl w:ilvl="6" w:tplc="A35C9A46" w:tentative="1">
      <w:start w:val="1"/>
      <w:numFmt w:val="bullet"/>
      <w:lvlText w:val="•"/>
      <w:lvlJc w:val="left"/>
      <w:pPr>
        <w:tabs>
          <w:tab w:val="num" w:pos="5040"/>
        </w:tabs>
        <w:ind w:left="5040" w:hanging="360"/>
      </w:pPr>
      <w:rPr>
        <w:rFonts w:ascii="Arial" w:hAnsi="Arial" w:hint="default"/>
      </w:rPr>
    </w:lvl>
    <w:lvl w:ilvl="7" w:tplc="FAF42372" w:tentative="1">
      <w:start w:val="1"/>
      <w:numFmt w:val="bullet"/>
      <w:lvlText w:val="•"/>
      <w:lvlJc w:val="left"/>
      <w:pPr>
        <w:tabs>
          <w:tab w:val="num" w:pos="5760"/>
        </w:tabs>
        <w:ind w:left="5760" w:hanging="360"/>
      </w:pPr>
      <w:rPr>
        <w:rFonts w:ascii="Arial" w:hAnsi="Arial" w:hint="default"/>
      </w:rPr>
    </w:lvl>
    <w:lvl w:ilvl="8" w:tplc="129E84E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470945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165054469">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32048383">
    <w:abstractNumId w:val="1"/>
  </w:num>
  <w:num w:numId="4" w16cid:durableId="2120370857">
    <w:abstractNumId w:val="6"/>
  </w:num>
  <w:num w:numId="5" w16cid:durableId="268659089">
    <w:abstractNumId w:val="5"/>
  </w:num>
  <w:num w:numId="6" w16cid:durableId="282351596">
    <w:abstractNumId w:val="3"/>
  </w:num>
  <w:num w:numId="7" w16cid:durableId="1150295415">
    <w:abstractNumId w:val="2"/>
  </w:num>
  <w:num w:numId="8" w16cid:durableId="86464007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nta Yamauchi (山内 健太)">
    <w15:presenceInfo w15:providerId="AD" w15:userId="S::kenta.yamauchi.xe@nttdocomo.com::4b49f921-31d3-44c9-882b-5463c5771f46"/>
  </w15:person>
  <w15:person w15:author="DOCOMO_Kenta_r2">
    <w15:presenceInfo w15:providerId="None" w15:userId="DOCOMO_Kenta_r2"/>
  </w15:person>
  <w15:person w15:author="DOCOMO_r2">
    <w15:presenceInfo w15:providerId="None" w15:userId="DOCOMO_r2"/>
  </w15:person>
  <w15:person w15:author="DOCOMO_Kenta_r4">
    <w15:presenceInfo w15:providerId="None" w15:userId="DOCOMO_Kenta_r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2C7"/>
    <w:rsid w:val="00001404"/>
    <w:rsid w:val="00004F13"/>
    <w:rsid w:val="0001491B"/>
    <w:rsid w:val="00017E68"/>
    <w:rsid w:val="00022670"/>
    <w:rsid w:val="000231DC"/>
    <w:rsid w:val="00026692"/>
    <w:rsid w:val="00033397"/>
    <w:rsid w:val="00040095"/>
    <w:rsid w:val="00041CAA"/>
    <w:rsid w:val="00051834"/>
    <w:rsid w:val="00054355"/>
    <w:rsid w:val="00054A22"/>
    <w:rsid w:val="0005717C"/>
    <w:rsid w:val="0005772C"/>
    <w:rsid w:val="00062023"/>
    <w:rsid w:val="0006462C"/>
    <w:rsid w:val="000646C0"/>
    <w:rsid w:val="000655A6"/>
    <w:rsid w:val="00070E57"/>
    <w:rsid w:val="00075C25"/>
    <w:rsid w:val="00080512"/>
    <w:rsid w:val="0009108F"/>
    <w:rsid w:val="000C2896"/>
    <w:rsid w:val="000C47C3"/>
    <w:rsid w:val="000C6ECE"/>
    <w:rsid w:val="000D07CB"/>
    <w:rsid w:val="000D3A36"/>
    <w:rsid w:val="000D58AB"/>
    <w:rsid w:val="000E332F"/>
    <w:rsid w:val="000E5E92"/>
    <w:rsid w:val="000F73D1"/>
    <w:rsid w:val="00105291"/>
    <w:rsid w:val="00106EAF"/>
    <w:rsid w:val="0012081F"/>
    <w:rsid w:val="001247A6"/>
    <w:rsid w:val="00132C7F"/>
    <w:rsid w:val="00133525"/>
    <w:rsid w:val="001371C1"/>
    <w:rsid w:val="0015171C"/>
    <w:rsid w:val="00163EA0"/>
    <w:rsid w:val="00170F4D"/>
    <w:rsid w:val="00171CEA"/>
    <w:rsid w:val="00177DF2"/>
    <w:rsid w:val="001A4C42"/>
    <w:rsid w:val="001A555B"/>
    <w:rsid w:val="001A6E97"/>
    <w:rsid w:val="001A7420"/>
    <w:rsid w:val="001B5D39"/>
    <w:rsid w:val="001B6637"/>
    <w:rsid w:val="001C21C3"/>
    <w:rsid w:val="001D02C2"/>
    <w:rsid w:val="001E0170"/>
    <w:rsid w:val="001E3E1E"/>
    <w:rsid w:val="001E64A5"/>
    <w:rsid w:val="001E76BC"/>
    <w:rsid w:val="001F0C1D"/>
    <w:rsid w:val="001F1132"/>
    <w:rsid w:val="001F168B"/>
    <w:rsid w:val="001F216D"/>
    <w:rsid w:val="001F4C85"/>
    <w:rsid w:val="00211B76"/>
    <w:rsid w:val="002138EF"/>
    <w:rsid w:val="002152D1"/>
    <w:rsid w:val="00215F03"/>
    <w:rsid w:val="00221A18"/>
    <w:rsid w:val="002237EC"/>
    <w:rsid w:val="00224099"/>
    <w:rsid w:val="002343A0"/>
    <w:rsid w:val="002347A2"/>
    <w:rsid w:val="0023691B"/>
    <w:rsid w:val="002517C3"/>
    <w:rsid w:val="002537FD"/>
    <w:rsid w:val="002654C5"/>
    <w:rsid w:val="002675F0"/>
    <w:rsid w:val="002760EE"/>
    <w:rsid w:val="0028274D"/>
    <w:rsid w:val="00286C24"/>
    <w:rsid w:val="002A5592"/>
    <w:rsid w:val="002A5751"/>
    <w:rsid w:val="002A6586"/>
    <w:rsid w:val="002B17A0"/>
    <w:rsid w:val="002B3BBA"/>
    <w:rsid w:val="002B6339"/>
    <w:rsid w:val="002C695E"/>
    <w:rsid w:val="002D03A9"/>
    <w:rsid w:val="002D57E0"/>
    <w:rsid w:val="002E00EE"/>
    <w:rsid w:val="002E6DC4"/>
    <w:rsid w:val="002F094C"/>
    <w:rsid w:val="002F1453"/>
    <w:rsid w:val="002F2590"/>
    <w:rsid w:val="002F3B7D"/>
    <w:rsid w:val="002F5287"/>
    <w:rsid w:val="00311073"/>
    <w:rsid w:val="00311080"/>
    <w:rsid w:val="00313B18"/>
    <w:rsid w:val="003172DC"/>
    <w:rsid w:val="0032503E"/>
    <w:rsid w:val="00330759"/>
    <w:rsid w:val="00336241"/>
    <w:rsid w:val="00337E93"/>
    <w:rsid w:val="003422DC"/>
    <w:rsid w:val="00343397"/>
    <w:rsid w:val="0035200C"/>
    <w:rsid w:val="0035462D"/>
    <w:rsid w:val="00356555"/>
    <w:rsid w:val="00362ED6"/>
    <w:rsid w:val="00366CD5"/>
    <w:rsid w:val="00367416"/>
    <w:rsid w:val="003765B8"/>
    <w:rsid w:val="00394982"/>
    <w:rsid w:val="0039678A"/>
    <w:rsid w:val="003A2BFA"/>
    <w:rsid w:val="003A728F"/>
    <w:rsid w:val="003B27E1"/>
    <w:rsid w:val="003B478E"/>
    <w:rsid w:val="003B4B37"/>
    <w:rsid w:val="003C1819"/>
    <w:rsid w:val="003C3971"/>
    <w:rsid w:val="003D0180"/>
    <w:rsid w:val="003D3EF9"/>
    <w:rsid w:val="004016CD"/>
    <w:rsid w:val="00404193"/>
    <w:rsid w:val="00404D13"/>
    <w:rsid w:val="00417DBB"/>
    <w:rsid w:val="00423334"/>
    <w:rsid w:val="004345EC"/>
    <w:rsid w:val="00437D0A"/>
    <w:rsid w:val="00437FD8"/>
    <w:rsid w:val="0044233F"/>
    <w:rsid w:val="00446F5B"/>
    <w:rsid w:val="0045376A"/>
    <w:rsid w:val="00460828"/>
    <w:rsid w:val="00462783"/>
    <w:rsid w:val="004635E3"/>
    <w:rsid w:val="00465515"/>
    <w:rsid w:val="00465C82"/>
    <w:rsid w:val="00465D95"/>
    <w:rsid w:val="004720CC"/>
    <w:rsid w:val="004736D1"/>
    <w:rsid w:val="00476EB4"/>
    <w:rsid w:val="00485B40"/>
    <w:rsid w:val="0048627B"/>
    <w:rsid w:val="0049751D"/>
    <w:rsid w:val="004A7697"/>
    <w:rsid w:val="004B5506"/>
    <w:rsid w:val="004C0BCF"/>
    <w:rsid w:val="004C1566"/>
    <w:rsid w:val="004C15F1"/>
    <w:rsid w:val="004C2C6A"/>
    <w:rsid w:val="004C30AC"/>
    <w:rsid w:val="004C341F"/>
    <w:rsid w:val="004C77A6"/>
    <w:rsid w:val="004D3578"/>
    <w:rsid w:val="004D63F0"/>
    <w:rsid w:val="004E213A"/>
    <w:rsid w:val="004E3388"/>
    <w:rsid w:val="004E361C"/>
    <w:rsid w:val="004F0988"/>
    <w:rsid w:val="004F3340"/>
    <w:rsid w:val="004F48F2"/>
    <w:rsid w:val="004F7A19"/>
    <w:rsid w:val="00504398"/>
    <w:rsid w:val="005233EF"/>
    <w:rsid w:val="0053388B"/>
    <w:rsid w:val="00535773"/>
    <w:rsid w:val="005410FC"/>
    <w:rsid w:val="0054225B"/>
    <w:rsid w:val="00543E6C"/>
    <w:rsid w:val="00551420"/>
    <w:rsid w:val="00554A70"/>
    <w:rsid w:val="00560434"/>
    <w:rsid w:val="00565087"/>
    <w:rsid w:val="0056560F"/>
    <w:rsid w:val="0058355F"/>
    <w:rsid w:val="00585A3A"/>
    <w:rsid w:val="00585AC0"/>
    <w:rsid w:val="00597B11"/>
    <w:rsid w:val="005A7523"/>
    <w:rsid w:val="005B0C0D"/>
    <w:rsid w:val="005B1507"/>
    <w:rsid w:val="005B63EF"/>
    <w:rsid w:val="005C1864"/>
    <w:rsid w:val="005D05CF"/>
    <w:rsid w:val="005D2E01"/>
    <w:rsid w:val="005D7526"/>
    <w:rsid w:val="005E4BB2"/>
    <w:rsid w:val="005E67EF"/>
    <w:rsid w:val="005E7A70"/>
    <w:rsid w:val="005F1B4E"/>
    <w:rsid w:val="005F1E77"/>
    <w:rsid w:val="005F5576"/>
    <w:rsid w:val="005F788A"/>
    <w:rsid w:val="00600417"/>
    <w:rsid w:val="00602AEA"/>
    <w:rsid w:val="0061251F"/>
    <w:rsid w:val="00614FDF"/>
    <w:rsid w:val="0062744B"/>
    <w:rsid w:val="0063543D"/>
    <w:rsid w:val="00635E5D"/>
    <w:rsid w:val="0064051F"/>
    <w:rsid w:val="006438A2"/>
    <w:rsid w:val="00647114"/>
    <w:rsid w:val="006570DD"/>
    <w:rsid w:val="006661FF"/>
    <w:rsid w:val="00671A08"/>
    <w:rsid w:val="006756F6"/>
    <w:rsid w:val="00675808"/>
    <w:rsid w:val="00676891"/>
    <w:rsid w:val="00683D4F"/>
    <w:rsid w:val="00687DC4"/>
    <w:rsid w:val="006912E9"/>
    <w:rsid w:val="00691401"/>
    <w:rsid w:val="006A323F"/>
    <w:rsid w:val="006A4521"/>
    <w:rsid w:val="006A5D1B"/>
    <w:rsid w:val="006B0F09"/>
    <w:rsid w:val="006B30D0"/>
    <w:rsid w:val="006B74B1"/>
    <w:rsid w:val="006C3D95"/>
    <w:rsid w:val="006C3F47"/>
    <w:rsid w:val="006C4B97"/>
    <w:rsid w:val="006D4613"/>
    <w:rsid w:val="006D6C01"/>
    <w:rsid w:val="006E01C7"/>
    <w:rsid w:val="006E3406"/>
    <w:rsid w:val="006E5C86"/>
    <w:rsid w:val="006E7842"/>
    <w:rsid w:val="006F2A36"/>
    <w:rsid w:val="006F58F9"/>
    <w:rsid w:val="00700DBD"/>
    <w:rsid w:val="00701116"/>
    <w:rsid w:val="0070312D"/>
    <w:rsid w:val="0071174C"/>
    <w:rsid w:val="00713C44"/>
    <w:rsid w:val="00720EEF"/>
    <w:rsid w:val="007275E9"/>
    <w:rsid w:val="007307C5"/>
    <w:rsid w:val="00731254"/>
    <w:rsid w:val="00734A5B"/>
    <w:rsid w:val="0074026F"/>
    <w:rsid w:val="00742306"/>
    <w:rsid w:val="007429F6"/>
    <w:rsid w:val="00744E76"/>
    <w:rsid w:val="00757FD4"/>
    <w:rsid w:val="00765EA3"/>
    <w:rsid w:val="00767119"/>
    <w:rsid w:val="00773653"/>
    <w:rsid w:val="007747AE"/>
    <w:rsid w:val="0077480C"/>
    <w:rsid w:val="00774DA4"/>
    <w:rsid w:val="0077507B"/>
    <w:rsid w:val="00781F0F"/>
    <w:rsid w:val="00786E9D"/>
    <w:rsid w:val="00791AE8"/>
    <w:rsid w:val="0079697E"/>
    <w:rsid w:val="007A6C4E"/>
    <w:rsid w:val="007B1439"/>
    <w:rsid w:val="007B600E"/>
    <w:rsid w:val="007B6B91"/>
    <w:rsid w:val="007C43D7"/>
    <w:rsid w:val="007C64E1"/>
    <w:rsid w:val="007D21CB"/>
    <w:rsid w:val="007D656A"/>
    <w:rsid w:val="007D7B2D"/>
    <w:rsid w:val="007E290A"/>
    <w:rsid w:val="007E684E"/>
    <w:rsid w:val="007F0F34"/>
    <w:rsid w:val="007F0F4A"/>
    <w:rsid w:val="008028A4"/>
    <w:rsid w:val="00815A83"/>
    <w:rsid w:val="00830747"/>
    <w:rsid w:val="008310A0"/>
    <w:rsid w:val="008359CD"/>
    <w:rsid w:val="00840AE0"/>
    <w:rsid w:val="0085040C"/>
    <w:rsid w:val="00855BE3"/>
    <w:rsid w:val="00860E71"/>
    <w:rsid w:val="00867CC0"/>
    <w:rsid w:val="008768CA"/>
    <w:rsid w:val="00881287"/>
    <w:rsid w:val="008842B8"/>
    <w:rsid w:val="008865F4"/>
    <w:rsid w:val="0089285B"/>
    <w:rsid w:val="00895F06"/>
    <w:rsid w:val="008A18C6"/>
    <w:rsid w:val="008C249C"/>
    <w:rsid w:val="008C2B19"/>
    <w:rsid w:val="008C384C"/>
    <w:rsid w:val="008C67F6"/>
    <w:rsid w:val="008C762E"/>
    <w:rsid w:val="008D05CF"/>
    <w:rsid w:val="008E21FF"/>
    <w:rsid w:val="008E2AD1"/>
    <w:rsid w:val="008E2D68"/>
    <w:rsid w:val="008E6756"/>
    <w:rsid w:val="0090184C"/>
    <w:rsid w:val="0090271F"/>
    <w:rsid w:val="00902E23"/>
    <w:rsid w:val="009108B0"/>
    <w:rsid w:val="009114D7"/>
    <w:rsid w:val="0091348E"/>
    <w:rsid w:val="00917CCB"/>
    <w:rsid w:val="00926D37"/>
    <w:rsid w:val="009309FB"/>
    <w:rsid w:val="009328E2"/>
    <w:rsid w:val="00933FB0"/>
    <w:rsid w:val="00934C37"/>
    <w:rsid w:val="00941C99"/>
    <w:rsid w:val="00942EC2"/>
    <w:rsid w:val="009511D7"/>
    <w:rsid w:val="00954230"/>
    <w:rsid w:val="0096485B"/>
    <w:rsid w:val="009648D9"/>
    <w:rsid w:val="0096793B"/>
    <w:rsid w:val="00973B63"/>
    <w:rsid w:val="00981D47"/>
    <w:rsid w:val="00983F45"/>
    <w:rsid w:val="009A539F"/>
    <w:rsid w:val="009A7404"/>
    <w:rsid w:val="009B5EBE"/>
    <w:rsid w:val="009C5363"/>
    <w:rsid w:val="009D7606"/>
    <w:rsid w:val="009E2FBB"/>
    <w:rsid w:val="009E675F"/>
    <w:rsid w:val="009F37B7"/>
    <w:rsid w:val="009F7BB2"/>
    <w:rsid w:val="009F7FDA"/>
    <w:rsid w:val="00A07C93"/>
    <w:rsid w:val="00A10F02"/>
    <w:rsid w:val="00A164B4"/>
    <w:rsid w:val="00A17FD6"/>
    <w:rsid w:val="00A262A6"/>
    <w:rsid w:val="00A26956"/>
    <w:rsid w:val="00A27486"/>
    <w:rsid w:val="00A27BCD"/>
    <w:rsid w:val="00A32105"/>
    <w:rsid w:val="00A368C5"/>
    <w:rsid w:val="00A4426F"/>
    <w:rsid w:val="00A53724"/>
    <w:rsid w:val="00A56066"/>
    <w:rsid w:val="00A716C2"/>
    <w:rsid w:val="00A73129"/>
    <w:rsid w:val="00A82346"/>
    <w:rsid w:val="00A90DAE"/>
    <w:rsid w:val="00A92BA1"/>
    <w:rsid w:val="00A93D94"/>
    <w:rsid w:val="00A95A32"/>
    <w:rsid w:val="00A96B36"/>
    <w:rsid w:val="00A97E7E"/>
    <w:rsid w:val="00AA11D1"/>
    <w:rsid w:val="00AA2331"/>
    <w:rsid w:val="00AB4A5D"/>
    <w:rsid w:val="00AB7CFB"/>
    <w:rsid w:val="00AC47E8"/>
    <w:rsid w:val="00AC6BC6"/>
    <w:rsid w:val="00AD09A2"/>
    <w:rsid w:val="00AD1999"/>
    <w:rsid w:val="00AE2E7C"/>
    <w:rsid w:val="00AE65E2"/>
    <w:rsid w:val="00AF1460"/>
    <w:rsid w:val="00AF2E8C"/>
    <w:rsid w:val="00B12BA0"/>
    <w:rsid w:val="00B15449"/>
    <w:rsid w:val="00B168D6"/>
    <w:rsid w:val="00B23CDA"/>
    <w:rsid w:val="00B25481"/>
    <w:rsid w:val="00B321E0"/>
    <w:rsid w:val="00B32F57"/>
    <w:rsid w:val="00B344B3"/>
    <w:rsid w:val="00B414BC"/>
    <w:rsid w:val="00B41D24"/>
    <w:rsid w:val="00B50180"/>
    <w:rsid w:val="00B504BE"/>
    <w:rsid w:val="00B61313"/>
    <w:rsid w:val="00B635DC"/>
    <w:rsid w:val="00B725F4"/>
    <w:rsid w:val="00B76D5C"/>
    <w:rsid w:val="00B82E5D"/>
    <w:rsid w:val="00B845C4"/>
    <w:rsid w:val="00B85270"/>
    <w:rsid w:val="00B8668A"/>
    <w:rsid w:val="00B8716D"/>
    <w:rsid w:val="00B93086"/>
    <w:rsid w:val="00BA01A3"/>
    <w:rsid w:val="00BA19ED"/>
    <w:rsid w:val="00BA4B8D"/>
    <w:rsid w:val="00BA7AE0"/>
    <w:rsid w:val="00BB6689"/>
    <w:rsid w:val="00BC02D1"/>
    <w:rsid w:val="00BC0F7D"/>
    <w:rsid w:val="00BC7DF8"/>
    <w:rsid w:val="00BD150B"/>
    <w:rsid w:val="00BD7D31"/>
    <w:rsid w:val="00BE1A06"/>
    <w:rsid w:val="00BE3159"/>
    <w:rsid w:val="00BE3255"/>
    <w:rsid w:val="00BE46BD"/>
    <w:rsid w:val="00BE5A21"/>
    <w:rsid w:val="00BE7BF9"/>
    <w:rsid w:val="00BF128E"/>
    <w:rsid w:val="00BF48E3"/>
    <w:rsid w:val="00C074DD"/>
    <w:rsid w:val="00C10367"/>
    <w:rsid w:val="00C1496A"/>
    <w:rsid w:val="00C15303"/>
    <w:rsid w:val="00C305C5"/>
    <w:rsid w:val="00C3066C"/>
    <w:rsid w:val="00C33079"/>
    <w:rsid w:val="00C35F9B"/>
    <w:rsid w:val="00C45231"/>
    <w:rsid w:val="00C4609B"/>
    <w:rsid w:val="00C529D9"/>
    <w:rsid w:val="00C551FF"/>
    <w:rsid w:val="00C562E3"/>
    <w:rsid w:val="00C72833"/>
    <w:rsid w:val="00C73E26"/>
    <w:rsid w:val="00C80F1D"/>
    <w:rsid w:val="00C8726D"/>
    <w:rsid w:val="00C90883"/>
    <w:rsid w:val="00C91962"/>
    <w:rsid w:val="00C93F40"/>
    <w:rsid w:val="00CA0026"/>
    <w:rsid w:val="00CA179A"/>
    <w:rsid w:val="00CA3D0C"/>
    <w:rsid w:val="00CA67AA"/>
    <w:rsid w:val="00CA70D9"/>
    <w:rsid w:val="00CB24F6"/>
    <w:rsid w:val="00CC203D"/>
    <w:rsid w:val="00CD54F2"/>
    <w:rsid w:val="00CD7677"/>
    <w:rsid w:val="00CE6D88"/>
    <w:rsid w:val="00CE7F14"/>
    <w:rsid w:val="00D07AE0"/>
    <w:rsid w:val="00D173CF"/>
    <w:rsid w:val="00D23B48"/>
    <w:rsid w:val="00D35700"/>
    <w:rsid w:val="00D53037"/>
    <w:rsid w:val="00D568FA"/>
    <w:rsid w:val="00D57972"/>
    <w:rsid w:val="00D57FC3"/>
    <w:rsid w:val="00D60B7B"/>
    <w:rsid w:val="00D610A4"/>
    <w:rsid w:val="00D66572"/>
    <w:rsid w:val="00D675A9"/>
    <w:rsid w:val="00D738D6"/>
    <w:rsid w:val="00D755EB"/>
    <w:rsid w:val="00D76048"/>
    <w:rsid w:val="00D82E6F"/>
    <w:rsid w:val="00D8562B"/>
    <w:rsid w:val="00D87E00"/>
    <w:rsid w:val="00D90F14"/>
    <w:rsid w:val="00D9134D"/>
    <w:rsid w:val="00D929A4"/>
    <w:rsid w:val="00D97110"/>
    <w:rsid w:val="00DA034C"/>
    <w:rsid w:val="00DA0AC7"/>
    <w:rsid w:val="00DA385F"/>
    <w:rsid w:val="00DA451A"/>
    <w:rsid w:val="00DA7A03"/>
    <w:rsid w:val="00DB1818"/>
    <w:rsid w:val="00DB3749"/>
    <w:rsid w:val="00DB7164"/>
    <w:rsid w:val="00DC128C"/>
    <w:rsid w:val="00DC309B"/>
    <w:rsid w:val="00DC43E1"/>
    <w:rsid w:val="00DC4DA2"/>
    <w:rsid w:val="00DD4C17"/>
    <w:rsid w:val="00DD74A5"/>
    <w:rsid w:val="00DE634B"/>
    <w:rsid w:val="00DE66B3"/>
    <w:rsid w:val="00DF2B1F"/>
    <w:rsid w:val="00DF56A8"/>
    <w:rsid w:val="00DF62CD"/>
    <w:rsid w:val="00E120EA"/>
    <w:rsid w:val="00E13760"/>
    <w:rsid w:val="00E16509"/>
    <w:rsid w:val="00E22D5A"/>
    <w:rsid w:val="00E33F06"/>
    <w:rsid w:val="00E44582"/>
    <w:rsid w:val="00E56535"/>
    <w:rsid w:val="00E77645"/>
    <w:rsid w:val="00E82956"/>
    <w:rsid w:val="00E848BF"/>
    <w:rsid w:val="00EA155C"/>
    <w:rsid w:val="00EA15B0"/>
    <w:rsid w:val="00EA1D1A"/>
    <w:rsid w:val="00EA5EA7"/>
    <w:rsid w:val="00EB143F"/>
    <w:rsid w:val="00EC42CC"/>
    <w:rsid w:val="00EC45E7"/>
    <w:rsid w:val="00EC4A25"/>
    <w:rsid w:val="00ED0E4B"/>
    <w:rsid w:val="00ED3459"/>
    <w:rsid w:val="00ED439D"/>
    <w:rsid w:val="00EE2997"/>
    <w:rsid w:val="00EF608C"/>
    <w:rsid w:val="00F025A2"/>
    <w:rsid w:val="00F04712"/>
    <w:rsid w:val="00F078B6"/>
    <w:rsid w:val="00F13360"/>
    <w:rsid w:val="00F22EC7"/>
    <w:rsid w:val="00F25774"/>
    <w:rsid w:val="00F325C8"/>
    <w:rsid w:val="00F338F5"/>
    <w:rsid w:val="00F3496E"/>
    <w:rsid w:val="00F34CDC"/>
    <w:rsid w:val="00F3598F"/>
    <w:rsid w:val="00F44888"/>
    <w:rsid w:val="00F46072"/>
    <w:rsid w:val="00F56CED"/>
    <w:rsid w:val="00F62DFE"/>
    <w:rsid w:val="00F653B8"/>
    <w:rsid w:val="00F67897"/>
    <w:rsid w:val="00F729B3"/>
    <w:rsid w:val="00F761A0"/>
    <w:rsid w:val="00F866E8"/>
    <w:rsid w:val="00F86F70"/>
    <w:rsid w:val="00F9008D"/>
    <w:rsid w:val="00F94567"/>
    <w:rsid w:val="00FA1266"/>
    <w:rsid w:val="00FA22BF"/>
    <w:rsid w:val="00FA3272"/>
    <w:rsid w:val="00FA4E3C"/>
    <w:rsid w:val="00FA7784"/>
    <w:rsid w:val="00FB1E8C"/>
    <w:rsid w:val="00FC1192"/>
    <w:rsid w:val="00FC2385"/>
    <w:rsid w:val="00FC308C"/>
    <w:rsid w:val="00FC3EC5"/>
    <w:rsid w:val="00FD63D7"/>
    <w:rsid w:val="00FE55FB"/>
    <w:rsid w:val="00FF6284"/>
    <w:rsid w:val="00FF79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891F54"/>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0180"/>
    <w:pPr>
      <w:spacing w:after="180"/>
    </w:pPr>
    <w:rPr>
      <w:lang w:eastAsia="en-US"/>
    </w:rPr>
  </w:style>
  <w:style w:type="paragraph" w:styleId="1">
    <w:name w:val="heading 1"/>
    <w:next w:val="a"/>
    <w:link w:val="10"/>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2">
    <w:name w:val="heading 2"/>
    <w:basedOn w:val="1"/>
    <w:next w:val="a"/>
    <w:link w:val="20"/>
    <w:qFormat/>
    <w:pPr>
      <w:pBdr>
        <w:top w:val="none" w:sz="0" w:space="0" w:color="auto"/>
      </w:pBdr>
      <w:spacing w:before="180"/>
      <w:outlineLvl w:val="1"/>
    </w:pPr>
    <w:rPr>
      <w:sz w:val="32"/>
    </w:rPr>
  </w:style>
  <w:style w:type="paragraph" w:styleId="3">
    <w:name w:val="heading 3"/>
    <w:basedOn w:val="2"/>
    <w:next w:val="a"/>
    <w:link w:val="30"/>
    <w:qFormat/>
    <w:pPr>
      <w:spacing w:before="120"/>
      <w:outlineLvl w:val="2"/>
    </w:pPr>
    <w:rPr>
      <w:sz w:val="28"/>
    </w:rPr>
  </w:style>
  <w:style w:type="paragraph" w:styleId="4">
    <w:name w:val="heading 4"/>
    <w:basedOn w:val="3"/>
    <w:next w:val="a"/>
    <w:qFormat/>
    <w:pPr>
      <w:ind w:left="1418" w:hanging="1418"/>
      <w:outlineLvl w:val="3"/>
    </w:pPr>
    <w:rPr>
      <w:sz w:val="24"/>
    </w:rPr>
  </w:style>
  <w:style w:type="paragraph" w:styleId="5">
    <w:name w:val="heading 5"/>
    <w:basedOn w:val="4"/>
    <w:next w:val="a"/>
    <w:qFormat/>
    <w:pPr>
      <w:ind w:left="1701" w:hanging="1701"/>
      <w:outlineLvl w:val="4"/>
    </w:pPr>
    <w:rPr>
      <w:sz w:val="22"/>
    </w:rPr>
  </w:style>
  <w:style w:type="paragraph" w:styleId="6">
    <w:name w:val="heading 6"/>
    <w:basedOn w:val="H6"/>
    <w:next w:val="a"/>
    <w:qFormat/>
    <w:pPr>
      <w:outlineLvl w:val="5"/>
    </w:pPr>
  </w:style>
  <w:style w:type="paragraph" w:styleId="7">
    <w:name w:val="heading 7"/>
    <w:basedOn w:val="H6"/>
    <w:next w:val="a"/>
    <w:qFormat/>
    <w:pPr>
      <w:outlineLvl w:val="6"/>
    </w:pPr>
  </w:style>
  <w:style w:type="paragraph" w:styleId="8">
    <w:name w:val="heading 8"/>
    <w:basedOn w:val="1"/>
    <w:next w:val="a"/>
    <w:qFormat/>
    <w:pPr>
      <w:ind w:left="0" w:firstLine="0"/>
      <w:outlineLvl w:val="7"/>
    </w:pPr>
  </w:style>
  <w:style w:type="paragraph" w:styleId="9">
    <w:name w:val="heading 9"/>
    <w:basedOn w:val="8"/>
    <w:next w:val="a"/>
    <w:qFormat/>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6">
    <w:name w:val="H6"/>
    <w:basedOn w:val="5"/>
    <w:next w:val="a"/>
    <w:pPr>
      <w:ind w:left="1985" w:hanging="1985"/>
      <w:outlineLvl w:val="9"/>
    </w:pPr>
    <w:rPr>
      <w:sz w:val="20"/>
    </w:rPr>
  </w:style>
  <w:style w:type="paragraph" w:styleId="90">
    <w:name w:val="toc 9"/>
    <w:basedOn w:val="80"/>
    <w:uiPriority w:val="39"/>
    <w:pPr>
      <w:ind w:left="1418" w:hanging="1418"/>
    </w:pPr>
  </w:style>
  <w:style w:type="paragraph" w:styleId="80">
    <w:name w:val="toc 8"/>
    <w:basedOn w:val="11"/>
    <w:uiPriority w:val="39"/>
    <w:pPr>
      <w:spacing w:before="180"/>
      <w:ind w:left="2693" w:hanging="2693"/>
    </w:pPr>
    <w:rPr>
      <w:b/>
    </w:rPr>
  </w:style>
  <w:style w:type="paragraph" w:styleId="1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a"/>
    <w:next w:val="a"/>
    <w:pPr>
      <w:keepLines/>
      <w:tabs>
        <w:tab w:val="center" w:pos="4536"/>
        <w:tab w:val="right" w:pos="9072"/>
      </w:tabs>
    </w:pPr>
    <w:rPr>
      <w:noProof/>
    </w:rPr>
  </w:style>
  <w:style w:type="character" w:customStyle="1" w:styleId="ZGSM">
    <w:name w:val="ZGSM"/>
  </w:style>
  <w:style w:type="paragraph" w:styleId="a3">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50">
    <w:name w:val="toc 5"/>
    <w:basedOn w:val="40"/>
    <w:semiHidden/>
    <w:pPr>
      <w:ind w:left="1701" w:hanging="1701"/>
    </w:pPr>
  </w:style>
  <w:style w:type="paragraph" w:styleId="40">
    <w:name w:val="toc 4"/>
    <w:basedOn w:val="31"/>
    <w:semiHidden/>
    <w:pPr>
      <w:ind w:left="1418" w:hanging="1418"/>
    </w:pPr>
  </w:style>
  <w:style w:type="paragraph" w:styleId="31">
    <w:name w:val="toc 3"/>
    <w:basedOn w:val="21"/>
    <w:semiHidden/>
    <w:pPr>
      <w:ind w:left="1134" w:hanging="1134"/>
    </w:pPr>
  </w:style>
  <w:style w:type="paragraph" w:styleId="21">
    <w:name w:val="toc 2"/>
    <w:basedOn w:val="11"/>
    <w:uiPriority w:val="39"/>
    <w:pPr>
      <w:keepNext w:val="0"/>
      <w:spacing w:before="0"/>
      <w:ind w:left="851" w:hanging="851"/>
    </w:pPr>
    <w:rPr>
      <w:sz w:val="20"/>
    </w:rPr>
  </w:style>
  <w:style w:type="paragraph" w:styleId="a4">
    <w:name w:val="footer"/>
    <w:basedOn w:val="a3"/>
    <w:pPr>
      <w:jc w:val="center"/>
    </w:pPr>
    <w:rPr>
      <w:i/>
    </w:rPr>
  </w:style>
  <w:style w:type="paragraph" w:customStyle="1" w:styleId="TT">
    <w:name w:val="TT"/>
    <w:basedOn w:val="1"/>
    <w:next w:val="a"/>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a"/>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a"/>
    <w:pPr>
      <w:keepNext/>
      <w:keepLines/>
      <w:spacing w:after="0"/>
    </w:pPr>
    <w:rPr>
      <w:rFonts w:ascii="Arial" w:hAnsi="Arial"/>
      <w:sz w:val="18"/>
    </w:r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a"/>
    <w:pPr>
      <w:keepLines/>
      <w:ind w:left="1702" w:hanging="1418"/>
    </w:pPr>
  </w:style>
  <w:style w:type="paragraph" w:customStyle="1" w:styleId="FP">
    <w:name w:val="FP"/>
    <w:basedOn w:val="a"/>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a"/>
    <w:pPr>
      <w:ind w:left="568" w:hanging="284"/>
    </w:pPr>
  </w:style>
  <w:style w:type="paragraph" w:styleId="60">
    <w:name w:val="toc 6"/>
    <w:basedOn w:val="50"/>
    <w:next w:val="a"/>
    <w:semiHidden/>
    <w:pPr>
      <w:ind w:left="1985" w:hanging="1985"/>
    </w:pPr>
  </w:style>
  <w:style w:type="paragraph" w:styleId="70">
    <w:name w:val="toc 7"/>
    <w:basedOn w:val="60"/>
    <w:next w:val="a"/>
    <w:semiHidden/>
    <w:pPr>
      <w:ind w:left="2268" w:hanging="2268"/>
    </w:pPr>
  </w:style>
  <w:style w:type="paragraph" w:customStyle="1" w:styleId="EditorsNote">
    <w:name w:val="Editor's Note"/>
    <w:basedOn w:val="NO"/>
    <w:qFormat/>
    <w:rPr>
      <w:color w:val="FF0000"/>
    </w:rPr>
  </w:style>
  <w:style w:type="paragraph" w:customStyle="1" w:styleId="TH">
    <w:name w:val="TH"/>
    <w:basedOn w:val="a"/>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a"/>
    <w:pPr>
      <w:ind w:left="851" w:hanging="284"/>
    </w:pPr>
  </w:style>
  <w:style w:type="paragraph" w:customStyle="1" w:styleId="B3">
    <w:name w:val="B3"/>
    <w:basedOn w:val="a"/>
    <w:pPr>
      <w:ind w:left="1135" w:hanging="284"/>
    </w:pPr>
  </w:style>
  <w:style w:type="paragraph" w:customStyle="1" w:styleId="B4">
    <w:name w:val="B4"/>
    <w:basedOn w:val="a"/>
    <w:pPr>
      <w:ind w:left="1418" w:hanging="284"/>
    </w:pPr>
  </w:style>
  <w:style w:type="paragraph" w:customStyle="1" w:styleId="B5">
    <w:name w:val="B5"/>
    <w:basedOn w:val="a"/>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a"/>
    <w:rPr>
      <w:i/>
      <w:color w:val="0000FF"/>
    </w:rPr>
  </w:style>
  <w:style w:type="paragraph" w:styleId="a5">
    <w:name w:val="Balloon Text"/>
    <w:basedOn w:val="a"/>
    <w:link w:val="a6"/>
    <w:rsid w:val="004F0988"/>
    <w:pPr>
      <w:spacing w:after="0"/>
    </w:pPr>
    <w:rPr>
      <w:rFonts w:ascii="Segoe UI" w:hAnsi="Segoe UI" w:cs="Segoe UI"/>
      <w:sz w:val="18"/>
      <w:szCs w:val="18"/>
    </w:rPr>
  </w:style>
  <w:style w:type="character" w:customStyle="1" w:styleId="a6">
    <w:name w:val="吹き出し (文字)"/>
    <w:link w:val="a5"/>
    <w:rsid w:val="004F0988"/>
    <w:rPr>
      <w:rFonts w:ascii="Segoe UI" w:hAnsi="Segoe UI" w:cs="Segoe UI"/>
      <w:sz w:val="18"/>
      <w:szCs w:val="18"/>
      <w:lang w:eastAsia="en-US"/>
    </w:rPr>
  </w:style>
  <w:style w:type="table" w:styleId="a7">
    <w:name w:val="Table Grid"/>
    <w:basedOn w:val="a1"/>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74026F"/>
    <w:rPr>
      <w:color w:val="0563C1"/>
      <w:u w:val="single"/>
    </w:rPr>
  </w:style>
  <w:style w:type="character" w:styleId="a9">
    <w:name w:val="Unresolved Mention"/>
    <w:uiPriority w:val="99"/>
    <w:semiHidden/>
    <w:unhideWhenUsed/>
    <w:rsid w:val="0074026F"/>
    <w:rPr>
      <w:color w:val="605E5C"/>
      <w:shd w:val="clear" w:color="auto" w:fill="E1DFDD"/>
    </w:rPr>
  </w:style>
  <w:style w:type="character" w:styleId="aa">
    <w:name w:val="FollowedHyperlink"/>
    <w:rsid w:val="00F13360"/>
    <w:rPr>
      <w:color w:val="954F72"/>
      <w:u w:val="single"/>
    </w:rPr>
  </w:style>
  <w:style w:type="character" w:customStyle="1" w:styleId="20">
    <w:name w:val="見出し 2 (文字)"/>
    <w:link w:val="2"/>
    <w:qFormat/>
    <w:rsid w:val="008D05CF"/>
    <w:rPr>
      <w:rFonts w:ascii="Arial" w:hAnsi="Arial"/>
      <w:sz w:val="32"/>
      <w:lang w:eastAsia="en-US"/>
    </w:rPr>
  </w:style>
  <w:style w:type="character" w:customStyle="1" w:styleId="30">
    <w:name w:val="見出し 3 (文字)"/>
    <w:link w:val="3"/>
    <w:qFormat/>
    <w:rsid w:val="008D05CF"/>
    <w:rPr>
      <w:rFonts w:ascii="Arial" w:hAnsi="Arial"/>
      <w:sz w:val="28"/>
      <w:lang w:eastAsia="en-US"/>
    </w:rPr>
  </w:style>
  <w:style w:type="paragraph" w:customStyle="1" w:styleId="CRCoverPage">
    <w:name w:val="CR Cover Page"/>
    <w:rsid w:val="0009108F"/>
    <w:pPr>
      <w:spacing w:after="120"/>
    </w:pPr>
    <w:rPr>
      <w:rFonts w:ascii="Arial" w:hAnsi="Arial"/>
      <w:lang w:eastAsia="en-US"/>
    </w:rPr>
  </w:style>
  <w:style w:type="paragraph" w:styleId="ab">
    <w:name w:val="List Paragraph"/>
    <w:basedOn w:val="a"/>
    <w:uiPriority w:val="34"/>
    <w:qFormat/>
    <w:rsid w:val="005233EF"/>
    <w:pPr>
      <w:spacing w:after="0"/>
      <w:ind w:left="720"/>
      <w:contextualSpacing/>
    </w:pPr>
    <w:rPr>
      <w:sz w:val="24"/>
      <w:szCs w:val="24"/>
    </w:rPr>
  </w:style>
  <w:style w:type="paragraph" w:styleId="ac">
    <w:name w:val="Revision"/>
    <w:hidden/>
    <w:uiPriority w:val="99"/>
    <w:semiHidden/>
    <w:rsid w:val="007D21CB"/>
    <w:rPr>
      <w:lang w:eastAsia="en-US"/>
    </w:rPr>
  </w:style>
  <w:style w:type="character" w:styleId="ad">
    <w:name w:val="annotation reference"/>
    <w:basedOn w:val="a0"/>
    <w:rsid w:val="00CA179A"/>
    <w:rPr>
      <w:sz w:val="16"/>
      <w:szCs w:val="16"/>
    </w:rPr>
  </w:style>
  <w:style w:type="paragraph" w:styleId="ae">
    <w:name w:val="annotation text"/>
    <w:basedOn w:val="a"/>
    <w:link w:val="af"/>
    <w:rsid w:val="00CA179A"/>
  </w:style>
  <w:style w:type="character" w:customStyle="1" w:styleId="af">
    <w:name w:val="コメント文字列 (文字)"/>
    <w:basedOn w:val="a0"/>
    <w:link w:val="ae"/>
    <w:rsid w:val="00CA179A"/>
    <w:rPr>
      <w:lang w:eastAsia="en-US"/>
    </w:rPr>
  </w:style>
  <w:style w:type="paragraph" w:styleId="af0">
    <w:name w:val="annotation subject"/>
    <w:basedOn w:val="ae"/>
    <w:next w:val="ae"/>
    <w:link w:val="af1"/>
    <w:rsid w:val="00CA179A"/>
    <w:rPr>
      <w:b/>
      <w:bCs/>
    </w:rPr>
  </w:style>
  <w:style w:type="character" w:customStyle="1" w:styleId="af1">
    <w:name w:val="コメント内容 (文字)"/>
    <w:basedOn w:val="af"/>
    <w:link w:val="af0"/>
    <w:rsid w:val="00CA179A"/>
    <w:rPr>
      <w:b/>
      <w:bCs/>
      <w:lang w:eastAsia="en-US"/>
    </w:rPr>
  </w:style>
  <w:style w:type="character" w:customStyle="1" w:styleId="10">
    <w:name w:val="見出し 1 (文字)"/>
    <w:basedOn w:val="a0"/>
    <w:link w:val="1"/>
    <w:rsid w:val="00D57FC3"/>
    <w:rPr>
      <w:rFonts w:ascii="Arial" w:hAnsi="Arial"/>
      <w:sz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603462">
      <w:bodyDiv w:val="1"/>
      <w:marLeft w:val="0"/>
      <w:marRight w:val="0"/>
      <w:marTop w:val="0"/>
      <w:marBottom w:val="0"/>
      <w:divBdr>
        <w:top w:val="none" w:sz="0" w:space="0" w:color="auto"/>
        <w:left w:val="none" w:sz="0" w:space="0" w:color="auto"/>
        <w:bottom w:val="none" w:sz="0" w:space="0" w:color="auto"/>
        <w:right w:val="none" w:sz="0" w:space="0" w:color="auto"/>
      </w:divBdr>
    </w:div>
    <w:div w:id="519200126">
      <w:bodyDiv w:val="1"/>
      <w:marLeft w:val="0"/>
      <w:marRight w:val="0"/>
      <w:marTop w:val="0"/>
      <w:marBottom w:val="0"/>
      <w:divBdr>
        <w:top w:val="none" w:sz="0" w:space="0" w:color="auto"/>
        <w:left w:val="none" w:sz="0" w:space="0" w:color="auto"/>
        <w:bottom w:val="none" w:sz="0" w:space="0" w:color="auto"/>
        <w:right w:val="none" w:sz="0" w:space="0" w:color="auto"/>
      </w:divBdr>
    </w:div>
    <w:div w:id="702366826">
      <w:bodyDiv w:val="1"/>
      <w:marLeft w:val="0"/>
      <w:marRight w:val="0"/>
      <w:marTop w:val="0"/>
      <w:marBottom w:val="0"/>
      <w:divBdr>
        <w:top w:val="none" w:sz="0" w:space="0" w:color="auto"/>
        <w:left w:val="none" w:sz="0" w:space="0" w:color="auto"/>
        <w:bottom w:val="none" w:sz="0" w:space="0" w:color="auto"/>
        <w:right w:val="none" w:sz="0" w:space="0" w:color="auto"/>
      </w:divBdr>
      <w:divsChild>
        <w:div w:id="1719357718">
          <w:marLeft w:val="446"/>
          <w:marRight w:val="0"/>
          <w:marTop w:val="0"/>
          <w:marBottom w:val="0"/>
          <w:divBdr>
            <w:top w:val="none" w:sz="0" w:space="0" w:color="auto"/>
            <w:left w:val="none" w:sz="0" w:space="0" w:color="auto"/>
            <w:bottom w:val="none" w:sz="0" w:space="0" w:color="auto"/>
            <w:right w:val="none" w:sz="0" w:space="0" w:color="auto"/>
          </w:divBdr>
        </w:div>
        <w:div w:id="840776522">
          <w:marLeft w:val="446"/>
          <w:marRight w:val="0"/>
          <w:marTop w:val="0"/>
          <w:marBottom w:val="0"/>
          <w:divBdr>
            <w:top w:val="none" w:sz="0" w:space="0" w:color="auto"/>
            <w:left w:val="none" w:sz="0" w:space="0" w:color="auto"/>
            <w:bottom w:val="none" w:sz="0" w:space="0" w:color="auto"/>
            <w:right w:val="none" w:sz="0" w:space="0" w:color="auto"/>
          </w:divBdr>
        </w:div>
      </w:divsChild>
    </w:div>
    <w:div w:id="1287814264">
      <w:bodyDiv w:val="1"/>
      <w:marLeft w:val="0"/>
      <w:marRight w:val="0"/>
      <w:marTop w:val="0"/>
      <w:marBottom w:val="0"/>
      <w:divBdr>
        <w:top w:val="none" w:sz="0" w:space="0" w:color="auto"/>
        <w:left w:val="none" w:sz="0" w:space="0" w:color="auto"/>
        <w:bottom w:val="none" w:sz="0" w:space="0" w:color="auto"/>
        <w:right w:val="none" w:sz="0" w:space="0" w:color="auto"/>
      </w:divBdr>
    </w:div>
    <w:div w:id="1950382648">
      <w:bodyDiv w:val="1"/>
      <w:marLeft w:val="0"/>
      <w:marRight w:val="0"/>
      <w:marTop w:val="0"/>
      <w:marBottom w:val="0"/>
      <w:divBdr>
        <w:top w:val="none" w:sz="0" w:space="0" w:color="auto"/>
        <w:left w:val="none" w:sz="0" w:space="0" w:color="auto"/>
        <w:bottom w:val="none" w:sz="0" w:space="0" w:color="auto"/>
        <w:right w:val="none" w:sz="0" w:space="0" w:color="auto"/>
      </w:divBdr>
    </w:div>
    <w:div w:id="200384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mailto:kenta.yamauchi.xe@nttdocomo.com"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lta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0ed0d4-0081-415d-8d34-8034ac052c48">
      <Terms xmlns="http://schemas.microsoft.com/office/infopath/2007/PartnerControls"/>
    </lcf76f155ced4ddcb4097134ff3c332f>
    <TaxCatchAll xmlns="fb5cf244-07bc-4ddf-9a8f-587b61a0e3f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6E6B42244EEFB4E9184468D0BCF3AA1" ma:contentTypeVersion="15" ma:contentTypeDescription="新しいドキュメントを作成します。" ma:contentTypeScope="" ma:versionID="5571082ffb03d9c94e18bb622f04a057">
  <xsd:schema xmlns:xsd="http://www.w3.org/2001/XMLSchema" xmlns:xs="http://www.w3.org/2001/XMLSchema" xmlns:p="http://schemas.microsoft.com/office/2006/metadata/properties" xmlns:ns2="370ed0d4-0081-415d-8d34-8034ac052c48" xmlns:ns3="fb5cf244-07bc-4ddf-9a8f-587b61a0e3f0" targetNamespace="http://schemas.microsoft.com/office/2006/metadata/properties" ma:root="true" ma:fieldsID="00c51409731110dbb82fc02648030f68" ns2:_="" ns3:_="">
    <xsd:import namespace="370ed0d4-0081-415d-8d34-8034ac052c48"/>
    <xsd:import namespace="fb5cf244-07bc-4ddf-9a8f-587b61a0e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0ed0d4-0081-415d-8d34-8034ac052c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58bcffe4-a5d5-46f5-b606-a4128d66b0d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cf244-07bc-4ddf-9a8f-587b61a0e3f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790d8e7-452a-46c5-9551-d8dfed373f6d}" ma:internalName="TaxCatchAll" ma:showField="CatchAllData" ma:web="fb5cf244-07bc-4ddf-9a8f-587b61a0e3f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FAB152-651E-46DB-B167-68944B5C2BC4}">
  <ds:schemaRefs>
    <ds:schemaRef ds:uri="http://schemas.microsoft.com/sharepoint/v3/contenttype/forms"/>
  </ds:schemaRefs>
</ds:datastoreItem>
</file>

<file path=customXml/itemProps2.xml><?xml version="1.0" encoding="utf-8"?>
<ds:datastoreItem xmlns:ds="http://schemas.openxmlformats.org/officeDocument/2006/customXml" ds:itemID="{45EA574C-EB87-4A57-AE6F-FD963684DD9D}">
  <ds:schemaRefs>
    <ds:schemaRef ds:uri="http://schemas.microsoft.com/office/2006/metadata/properties"/>
    <ds:schemaRef ds:uri="http://schemas.microsoft.com/office/infopath/2007/PartnerControls"/>
    <ds:schemaRef ds:uri="370ed0d4-0081-415d-8d34-8034ac052c48"/>
    <ds:schemaRef ds:uri="fb5cf244-07bc-4ddf-9a8f-587b61a0e3f0"/>
  </ds:schemaRefs>
</ds:datastoreItem>
</file>

<file path=customXml/itemProps3.xml><?xml version="1.0" encoding="utf-8"?>
<ds:datastoreItem xmlns:ds="http://schemas.openxmlformats.org/officeDocument/2006/customXml" ds:itemID="{497CB414-0C36-4163-9F77-5167948B9857}">
  <ds:schemaRefs>
    <ds:schemaRef ds:uri="http://schemas.openxmlformats.org/officeDocument/2006/bibliography"/>
  </ds:schemaRefs>
</ds:datastoreItem>
</file>

<file path=customXml/itemProps4.xml><?xml version="1.0" encoding="utf-8"?>
<ds:datastoreItem xmlns:ds="http://schemas.openxmlformats.org/officeDocument/2006/customXml" ds:itemID="{B980040C-5D08-4886-8341-B7F26545D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0ed0d4-0081-415d-8d34-8034ac052c48"/>
    <ds:schemaRef ds:uri="fb5cf244-07bc-4ddf-9a8f-587b61a0e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7b7771f-98a2-4ec9-8160-ee37e9359e20}" enabled="1" method="Privileged" siteId="{6786d483-f51b-44bd-b40a-6fe409a5265e}" removed="0"/>
</clbl:labelList>
</file>

<file path=docProps/app.xml><?xml version="1.0" encoding="utf-8"?>
<Properties xmlns="http://schemas.openxmlformats.org/officeDocument/2006/extended-properties" xmlns:vt="http://schemas.openxmlformats.org/officeDocument/2006/docPropsVTypes">
  <Template>3gpp_70</Template>
  <TotalTime>33</TotalTime>
  <Pages>2</Pages>
  <Words>711</Words>
  <Characters>4053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3GPP TS ab.cde</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DOCOMO_Kenta_r4</cp:lastModifiedBy>
  <cp:revision>24</cp:revision>
  <cp:lastPrinted>2019-02-25T14:05:00Z</cp:lastPrinted>
  <dcterms:created xsi:type="dcterms:W3CDTF">2025-02-19T12:33:00Z</dcterms:created>
  <dcterms:modified xsi:type="dcterms:W3CDTF">2025-02-20T06:25:00Z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b7771f-98a2-4ec9-8160-ee37e9359e20_Enabled">
    <vt:lpwstr>true</vt:lpwstr>
  </property>
  <property fmtid="{D5CDD505-2E9C-101B-9397-08002B2CF9AE}" pid="3" name="MSIP_Label_f7b7771f-98a2-4ec9-8160-ee37e9359e20_SetDate">
    <vt:lpwstr>2024-10-30T05:17:37Z</vt:lpwstr>
  </property>
  <property fmtid="{D5CDD505-2E9C-101B-9397-08002B2CF9AE}" pid="4" name="MSIP_Label_f7b7771f-98a2-4ec9-8160-ee37e9359e20_Method">
    <vt:lpwstr>Privileged</vt:lpwstr>
  </property>
  <property fmtid="{D5CDD505-2E9C-101B-9397-08002B2CF9AE}" pid="5" name="MSIP_Label_f7b7771f-98a2-4ec9-8160-ee37e9359e20_Name">
    <vt:lpwstr>社外開示</vt:lpwstr>
  </property>
  <property fmtid="{D5CDD505-2E9C-101B-9397-08002B2CF9AE}" pid="6" name="MSIP_Label_f7b7771f-98a2-4ec9-8160-ee37e9359e20_SiteId">
    <vt:lpwstr>6786d483-f51b-44bd-b40a-6fe409a5265e</vt:lpwstr>
  </property>
  <property fmtid="{D5CDD505-2E9C-101B-9397-08002B2CF9AE}" pid="7" name="MSIP_Label_f7b7771f-98a2-4ec9-8160-ee37e9359e20_ActionId">
    <vt:lpwstr>8b320759-1196-4160-9638-07cfb47dd162</vt:lpwstr>
  </property>
  <property fmtid="{D5CDD505-2E9C-101B-9397-08002B2CF9AE}" pid="8" name="MSIP_Label_f7b7771f-98a2-4ec9-8160-ee37e9359e20_ContentBits">
    <vt:lpwstr>0</vt:lpwstr>
  </property>
  <property fmtid="{D5CDD505-2E9C-101B-9397-08002B2CF9AE}" pid="9" name="ContentTypeId">
    <vt:lpwstr>0x01010016E6B42244EEFB4E9184468D0BCF3AA1</vt:lpwstr>
  </property>
  <property fmtid="{D5CDD505-2E9C-101B-9397-08002B2CF9AE}" pid="10" name="MediaServiceImageTags">
    <vt:lpwstr/>
  </property>
</Properties>
</file>